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118E" w:rsidRPr="00CB118E" w:rsidRDefault="00CB118E" w:rsidP="00CB118E">
      <w:pPr>
        <w:rPr>
          <w:sz w:val="20"/>
          <w:szCs w:val="20"/>
        </w:rPr>
      </w:pPr>
      <w:r w:rsidRPr="00CB118E">
        <w:rPr>
          <w:b/>
          <w:noProof/>
        </w:rPr>
        <w:drawing>
          <wp:anchor distT="0" distB="0" distL="114300" distR="114300" simplePos="0" relativeHeight="251662336" behindDoc="0" locked="0" layoutInCell="1" allowOverlap="1" wp14:anchorId="667925C2" wp14:editId="50AA6794">
            <wp:simplePos x="0" y="0"/>
            <wp:positionH relativeFrom="column">
              <wp:posOffset>10795</wp:posOffset>
            </wp:positionH>
            <wp:positionV relativeFrom="paragraph">
              <wp:posOffset>86995</wp:posOffset>
            </wp:positionV>
            <wp:extent cx="1374775" cy="899795"/>
            <wp:effectExtent l="0" t="0" r="0" b="0"/>
            <wp:wrapNone/>
            <wp:docPr id="9" name="Obrázo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4775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B118E"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61312" behindDoc="1" locked="0" layoutInCell="1" allowOverlap="1" wp14:anchorId="2A9A497E" wp14:editId="7C0241F5">
            <wp:simplePos x="0" y="0"/>
            <wp:positionH relativeFrom="column">
              <wp:posOffset>4489450</wp:posOffset>
            </wp:positionH>
            <wp:positionV relativeFrom="paragraph">
              <wp:posOffset>88900</wp:posOffset>
            </wp:positionV>
            <wp:extent cx="1234440" cy="899795"/>
            <wp:effectExtent l="0" t="0" r="3810" b="0"/>
            <wp:wrapTight wrapText="bothSides">
              <wp:wrapPolygon edited="0">
                <wp:start x="0" y="0"/>
                <wp:lineTo x="0" y="21036"/>
                <wp:lineTo x="21333" y="21036"/>
                <wp:lineTo x="21333" y="0"/>
                <wp:lineTo x="0" y="0"/>
              </wp:wrapPolygon>
            </wp:wrapTight>
            <wp:docPr id="10" name="Obrázo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4440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B118E" w:rsidDel="00E701EB">
        <w:rPr>
          <w:sz w:val="20"/>
          <w:szCs w:val="20"/>
        </w:rPr>
        <w:t xml:space="preserve"> </w:t>
      </w:r>
      <w:r w:rsidRPr="00CB118E">
        <w:rPr>
          <w:sz w:val="20"/>
          <w:szCs w:val="20"/>
        </w:rPr>
        <w:tab/>
      </w:r>
      <w:r w:rsidRPr="00CB118E">
        <w:rPr>
          <w:sz w:val="20"/>
          <w:szCs w:val="20"/>
        </w:rPr>
        <w:tab/>
      </w:r>
    </w:p>
    <w:p w:rsidR="00CB118E" w:rsidRPr="00CB118E" w:rsidRDefault="00CB118E" w:rsidP="00CB118E">
      <w:pPr>
        <w:rPr>
          <w:sz w:val="20"/>
          <w:szCs w:val="20"/>
        </w:rPr>
      </w:pPr>
    </w:p>
    <w:p w:rsidR="00CB118E" w:rsidRPr="00CB118E" w:rsidRDefault="00CB118E" w:rsidP="00CB118E">
      <w:pPr>
        <w:rPr>
          <w:b/>
          <w:sz w:val="20"/>
          <w:szCs w:val="20"/>
        </w:rPr>
      </w:pPr>
      <w:r w:rsidRPr="00CB118E">
        <w:rPr>
          <w:sz w:val="20"/>
          <w:szCs w:val="20"/>
        </w:rPr>
        <w:tab/>
      </w:r>
      <w:r w:rsidRPr="00CB118E">
        <w:rPr>
          <w:sz w:val="20"/>
          <w:szCs w:val="20"/>
        </w:rPr>
        <w:tab/>
      </w:r>
      <w:r w:rsidRPr="00CB118E">
        <w:rPr>
          <w:sz w:val="20"/>
          <w:szCs w:val="20"/>
        </w:rPr>
        <w:tab/>
        <w:t xml:space="preserve">    </w:t>
      </w:r>
      <w:r w:rsidRPr="00CB118E">
        <w:rPr>
          <w:sz w:val="20"/>
          <w:szCs w:val="20"/>
        </w:rPr>
        <w:tab/>
      </w:r>
      <w:r w:rsidRPr="00CB118E">
        <w:rPr>
          <w:sz w:val="20"/>
          <w:szCs w:val="20"/>
        </w:rPr>
        <w:tab/>
      </w:r>
      <w:r w:rsidRPr="00CB118E">
        <w:rPr>
          <w:sz w:val="20"/>
          <w:szCs w:val="20"/>
        </w:rPr>
        <w:tab/>
      </w:r>
    </w:p>
    <w:p w:rsidR="00CB118E" w:rsidRPr="00CB118E" w:rsidRDefault="00CB118E" w:rsidP="00CB118E">
      <w:pPr>
        <w:rPr>
          <w:b/>
          <w:sz w:val="20"/>
          <w:szCs w:val="20"/>
        </w:rPr>
      </w:pPr>
    </w:p>
    <w:p w:rsidR="00CB118E" w:rsidRPr="00CB118E" w:rsidRDefault="00CB118E" w:rsidP="00CB118E">
      <w:pPr>
        <w:rPr>
          <w:b/>
          <w:sz w:val="20"/>
          <w:szCs w:val="20"/>
        </w:rPr>
      </w:pPr>
    </w:p>
    <w:p w:rsidR="00CB118E" w:rsidRPr="00CB118E" w:rsidRDefault="00CB118E" w:rsidP="00CB118E">
      <w:pPr>
        <w:rPr>
          <w:b/>
          <w:sz w:val="20"/>
          <w:szCs w:val="20"/>
        </w:rPr>
      </w:pPr>
    </w:p>
    <w:p w:rsidR="00CB118E" w:rsidRPr="00CB118E" w:rsidRDefault="00CB118E" w:rsidP="00CB118E">
      <w:pPr>
        <w:rPr>
          <w:b/>
          <w:sz w:val="20"/>
          <w:szCs w:val="20"/>
        </w:rPr>
      </w:pPr>
    </w:p>
    <w:p w:rsidR="00CB118E" w:rsidRPr="00CB118E" w:rsidRDefault="00CB118E" w:rsidP="00CB118E">
      <w:pPr>
        <w:ind w:right="6802"/>
        <w:jc w:val="center"/>
        <w:rPr>
          <w:rFonts w:ascii="Arial" w:hAnsi="Arial" w:cs="Arial"/>
          <w:sz w:val="20"/>
          <w:szCs w:val="20"/>
        </w:rPr>
      </w:pPr>
      <w:r w:rsidRPr="00CB118E">
        <w:rPr>
          <w:rFonts w:ascii="Arial" w:hAnsi="Arial" w:cs="Arial"/>
          <w:sz w:val="20"/>
          <w:szCs w:val="20"/>
        </w:rPr>
        <w:t>Európska únia</w:t>
      </w:r>
    </w:p>
    <w:p w:rsidR="00CB118E" w:rsidRPr="00CB118E" w:rsidRDefault="00CB118E" w:rsidP="00CB118E">
      <w:pPr>
        <w:ind w:right="6802"/>
        <w:jc w:val="center"/>
        <w:rPr>
          <w:rFonts w:ascii="Arial" w:hAnsi="Arial" w:cs="Arial"/>
          <w:sz w:val="20"/>
          <w:szCs w:val="20"/>
        </w:rPr>
      </w:pPr>
      <w:r w:rsidRPr="00CB118E">
        <w:rPr>
          <w:rFonts w:ascii="Arial" w:hAnsi="Arial" w:cs="Arial"/>
          <w:sz w:val="20"/>
          <w:szCs w:val="20"/>
        </w:rPr>
        <w:t>Európsky fond regionálneho</w:t>
      </w:r>
    </w:p>
    <w:p w:rsidR="00CB118E" w:rsidRPr="00CB118E" w:rsidRDefault="00FA78B2" w:rsidP="00CB118E">
      <w:pPr>
        <w:ind w:right="6802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</w:t>
      </w:r>
      <w:r w:rsidR="00CB118E" w:rsidRPr="00CB118E">
        <w:rPr>
          <w:rFonts w:ascii="Arial" w:hAnsi="Arial" w:cs="Arial"/>
          <w:sz w:val="20"/>
          <w:szCs w:val="20"/>
        </w:rPr>
        <w:t>ozvoja</w:t>
      </w:r>
    </w:p>
    <w:p w:rsidR="00CB118E" w:rsidRPr="00CB118E" w:rsidRDefault="00CB118E" w:rsidP="00CB118E">
      <w:pPr>
        <w:ind w:right="6802"/>
        <w:jc w:val="center"/>
        <w:rPr>
          <w:b/>
          <w:sz w:val="20"/>
          <w:szCs w:val="20"/>
        </w:rPr>
      </w:pPr>
    </w:p>
    <w:p w:rsidR="00400918" w:rsidRDefault="00400918" w:rsidP="00400918">
      <w:pPr>
        <w:jc w:val="center"/>
        <w:rPr>
          <w:b/>
          <w:sz w:val="40"/>
          <w:szCs w:val="20"/>
        </w:rPr>
      </w:pPr>
      <w:r>
        <w:rPr>
          <w:b/>
          <w:sz w:val="40"/>
          <w:szCs w:val="20"/>
        </w:rPr>
        <w:t>Vzor</w:t>
      </w:r>
      <w:r w:rsidRPr="009836CF">
        <w:rPr>
          <w:b/>
          <w:sz w:val="40"/>
          <w:szCs w:val="20"/>
        </w:rPr>
        <w:t xml:space="preserve"> CKO č. </w:t>
      </w:r>
      <w:sdt>
        <w:sdtPr>
          <w:rPr>
            <w:b/>
            <w:sz w:val="40"/>
            <w:szCs w:val="20"/>
          </w:rPr>
          <w:alias w:val="Poradové číslo vzoru"/>
          <w:tag w:val="Poradové číslo vzoru"/>
          <w:id w:val="-1009137634"/>
          <w:placeholder>
            <w:docPart w:val="9FF83424C92343EDB9866E297C7F98BB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r w:rsidR="003C6FB3">
            <w:rPr>
              <w:b/>
              <w:sz w:val="40"/>
              <w:szCs w:val="20"/>
            </w:rPr>
            <w:t>32</w:t>
          </w:r>
        </w:sdtContent>
      </w:sdt>
    </w:p>
    <w:p w:rsidR="00400918" w:rsidRPr="00C6439D" w:rsidRDefault="00400918" w:rsidP="00400918">
      <w:pPr>
        <w:jc w:val="center"/>
        <w:rPr>
          <w:b/>
          <w:sz w:val="32"/>
          <w:szCs w:val="32"/>
        </w:rPr>
      </w:pPr>
      <w:r w:rsidRPr="00C6439D">
        <w:rPr>
          <w:b/>
          <w:sz w:val="32"/>
          <w:szCs w:val="32"/>
        </w:rPr>
        <w:t xml:space="preserve">verzia </w:t>
      </w:r>
      <w:sdt>
        <w:sdtPr>
          <w:rPr>
            <w:b/>
            <w:sz w:val="32"/>
            <w:szCs w:val="32"/>
          </w:rPr>
          <w:alias w:val="Poradové číslo vzoru"/>
          <w:tag w:val="Poradové číslo vzoru"/>
          <w:id w:val="-1645188027"/>
          <w:placeholder>
            <w:docPart w:val="F0B7A416058549208A726E24DE7A73FD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del w:id="0" w:author="Autor">
            <w:r w:rsidR="0062322B" w:rsidDel="004D2D6F">
              <w:rPr>
                <w:b/>
                <w:sz w:val="32"/>
                <w:szCs w:val="32"/>
              </w:rPr>
              <w:delText>3</w:delText>
            </w:r>
          </w:del>
          <w:ins w:id="1" w:author="Autor">
            <w:r w:rsidR="004D2D6F">
              <w:rPr>
                <w:b/>
                <w:sz w:val="32"/>
                <w:szCs w:val="32"/>
              </w:rPr>
              <w:t>4</w:t>
            </w:r>
          </w:ins>
        </w:sdtContent>
      </w:sdt>
    </w:p>
    <w:p w:rsidR="00400918" w:rsidRPr="006479DF" w:rsidRDefault="00400918" w:rsidP="00400918">
      <w:pPr>
        <w:jc w:val="center"/>
        <w:rPr>
          <w:b/>
          <w:sz w:val="20"/>
          <w:szCs w:val="20"/>
        </w:rPr>
      </w:pPr>
    </w:p>
    <w:p w:rsidR="00400918" w:rsidRPr="009836CF" w:rsidRDefault="00400918" w:rsidP="00400918">
      <w:pPr>
        <w:jc w:val="center"/>
        <w:rPr>
          <w:b/>
          <w:sz w:val="28"/>
          <w:szCs w:val="20"/>
        </w:rPr>
      </w:pPr>
      <w:r w:rsidRPr="009836CF">
        <w:rPr>
          <w:b/>
          <w:sz w:val="28"/>
          <w:szCs w:val="20"/>
        </w:rPr>
        <w:t>Programové obdobie 2014 – 2020</w:t>
      </w:r>
    </w:p>
    <w:p w:rsidR="00400918" w:rsidRPr="006479DF" w:rsidRDefault="00400918" w:rsidP="00400918">
      <w:pPr>
        <w:rPr>
          <w:sz w:val="20"/>
          <w:szCs w:val="20"/>
        </w:rPr>
      </w:pPr>
    </w:p>
    <w:tbl>
      <w:tblPr>
        <w:tblStyle w:val="Mriekatabuky"/>
        <w:tblW w:w="8964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shd w:val="clear" w:color="auto" w:fill="B2A1C7" w:themeFill="accent4" w:themeFillTint="99"/>
        <w:tblLook w:val="04A0" w:firstRow="1" w:lastRow="0" w:firstColumn="1" w:lastColumn="0" w:noHBand="0" w:noVBand="1"/>
      </w:tblPr>
      <w:tblGrid>
        <w:gridCol w:w="2268"/>
        <w:gridCol w:w="6696"/>
      </w:tblGrid>
      <w:tr w:rsidR="00400918" w:rsidRPr="009836CF" w:rsidTr="005E7852">
        <w:tc>
          <w:tcPr>
            <w:tcW w:w="2268" w:type="dxa"/>
            <w:shd w:val="clear" w:color="auto" w:fill="B2A1C7" w:themeFill="accent4" w:themeFillTint="99"/>
          </w:tcPr>
          <w:p w:rsidR="00400918" w:rsidRPr="0084743A" w:rsidRDefault="00400918" w:rsidP="005E7852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Vec:</w:t>
            </w:r>
          </w:p>
          <w:p w:rsidR="00400918" w:rsidRPr="0084743A" w:rsidRDefault="00400918" w:rsidP="005E7852">
            <w:pPr>
              <w:rPr>
                <w:b/>
                <w:sz w:val="26"/>
                <w:szCs w:val="26"/>
              </w:rPr>
            </w:pPr>
          </w:p>
          <w:p w:rsidR="00400918" w:rsidRPr="0084743A" w:rsidRDefault="00400918" w:rsidP="005E7852">
            <w:pPr>
              <w:rPr>
                <w:b/>
                <w:sz w:val="26"/>
                <w:szCs w:val="26"/>
              </w:rPr>
            </w:pPr>
          </w:p>
          <w:p w:rsidR="00400918" w:rsidRPr="0084743A" w:rsidRDefault="00400918" w:rsidP="005E7852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:rsidR="00400918" w:rsidRPr="00400918" w:rsidRDefault="003C1EF7" w:rsidP="0062322B">
            <w:pPr>
              <w:jc w:val="both"/>
            </w:pPr>
            <w:r>
              <w:t xml:space="preserve">Analýza rizík </w:t>
            </w:r>
            <w:r w:rsidR="0062322B">
              <w:t xml:space="preserve">podlimitných </w:t>
            </w:r>
            <w:r>
              <w:t>zákaziek</w:t>
            </w:r>
            <w:r w:rsidR="0064630F">
              <w:t xml:space="preserve"> </w:t>
            </w:r>
            <w:r w:rsidR="0064630F" w:rsidRPr="0064630F">
              <w:t>bez využitia elektronického trhoviska</w:t>
            </w:r>
          </w:p>
        </w:tc>
      </w:tr>
      <w:tr w:rsidR="00400918" w:rsidRPr="009836CF" w:rsidTr="005E7852">
        <w:tc>
          <w:tcPr>
            <w:tcW w:w="2268" w:type="dxa"/>
            <w:shd w:val="clear" w:color="auto" w:fill="B2A1C7" w:themeFill="accent4" w:themeFillTint="99"/>
          </w:tcPr>
          <w:p w:rsidR="00400918" w:rsidRPr="0084743A" w:rsidRDefault="00400918" w:rsidP="005E7852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Určené pre:</w:t>
            </w:r>
          </w:p>
          <w:p w:rsidR="00400918" w:rsidRPr="0084743A" w:rsidRDefault="00400918" w:rsidP="005E7852">
            <w:pPr>
              <w:rPr>
                <w:b/>
                <w:sz w:val="26"/>
                <w:szCs w:val="26"/>
              </w:rPr>
            </w:pPr>
          </w:p>
          <w:p w:rsidR="00400918" w:rsidRPr="0084743A" w:rsidRDefault="00400918" w:rsidP="005E7852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:rsidR="00400918" w:rsidRPr="00400918" w:rsidRDefault="00400918" w:rsidP="005E7852">
            <w:pPr>
              <w:jc w:val="both"/>
            </w:pPr>
            <w:r w:rsidRPr="00400918">
              <w:t>Riadiace orgány</w:t>
            </w:r>
          </w:p>
          <w:p w:rsidR="00400918" w:rsidRPr="00400918" w:rsidRDefault="00400918" w:rsidP="005E7852">
            <w:pPr>
              <w:jc w:val="both"/>
            </w:pPr>
            <w:r w:rsidRPr="00400918">
              <w:t>Sprostredkovateľské orgány</w:t>
            </w:r>
          </w:p>
        </w:tc>
      </w:tr>
      <w:tr w:rsidR="00400918" w:rsidRPr="009836CF" w:rsidTr="005E7852">
        <w:tc>
          <w:tcPr>
            <w:tcW w:w="2268" w:type="dxa"/>
            <w:shd w:val="clear" w:color="auto" w:fill="B2A1C7" w:themeFill="accent4" w:themeFillTint="99"/>
          </w:tcPr>
          <w:p w:rsidR="00400918" w:rsidRPr="0084743A" w:rsidRDefault="00400918" w:rsidP="005E7852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Na vedomie:</w:t>
            </w:r>
          </w:p>
          <w:p w:rsidR="00400918" w:rsidRPr="0084743A" w:rsidRDefault="00400918" w:rsidP="005E7852">
            <w:pPr>
              <w:rPr>
                <w:b/>
                <w:sz w:val="26"/>
                <w:szCs w:val="26"/>
              </w:rPr>
            </w:pPr>
          </w:p>
          <w:p w:rsidR="00400918" w:rsidRDefault="00400918" w:rsidP="005E7852">
            <w:pPr>
              <w:rPr>
                <w:b/>
                <w:sz w:val="26"/>
                <w:szCs w:val="26"/>
              </w:rPr>
            </w:pPr>
          </w:p>
          <w:p w:rsidR="00400918" w:rsidRDefault="00400918" w:rsidP="005E7852">
            <w:pPr>
              <w:rPr>
                <w:b/>
                <w:sz w:val="26"/>
                <w:szCs w:val="26"/>
              </w:rPr>
            </w:pPr>
          </w:p>
          <w:p w:rsidR="00400918" w:rsidRPr="0084743A" w:rsidRDefault="00400918" w:rsidP="005E7852">
            <w:pPr>
              <w:rPr>
                <w:b/>
                <w:sz w:val="26"/>
                <w:szCs w:val="26"/>
              </w:rPr>
            </w:pPr>
          </w:p>
          <w:p w:rsidR="00400918" w:rsidRPr="0084743A" w:rsidRDefault="00400918" w:rsidP="005E7852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:rsidR="00400918" w:rsidRPr="00400918" w:rsidRDefault="00400918" w:rsidP="005E7852">
            <w:pPr>
              <w:jc w:val="both"/>
            </w:pPr>
            <w:r w:rsidRPr="00400918">
              <w:t>Certifikačný orgán</w:t>
            </w:r>
          </w:p>
          <w:p w:rsidR="00400918" w:rsidRPr="00400918" w:rsidRDefault="00400918" w:rsidP="005E7852">
            <w:pPr>
              <w:jc w:val="both"/>
            </w:pPr>
            <w:r w:rsidRPr="00400918">
              <w:t>Orgán auditu</w:t>
            </w:r>
          </w:p>
          <w:p w:rsidR="00400918" w:rsidRPr="00400918" w:rsidRDefault="00400918" w:rsidP="005E7852">
            <w:pPr>
              <w:jc w:val="both"/>
            </w:pPr>
            <w:r w:rsidRPr="00400918">
              <w:t>Gestori horizontálnych princípov</w:t>
            </w:r>
          </w:p>
        </w:tc>
      </w:tr>
      <w:tr w:rsidR="00400918" w:rsidRPr="009836CF" w:rsidTr="005E7852">
        <w:tc>
          <w:tcPr>
            <w:tcW w:w="2268" w:type="dxa"/>
            <w:shd w:val="clear" w:color="auto" w:fill="B2A1C7" w:themeFill="accent4" w:themeFillTint="99"/>
          </w:tcPr>
          <w:p w:rsidR="00400918" w:rsidRPr="0084743A" w:rsidRDefault="00400918" w:rsidP="005E7852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Vydáva:</w:t>
            </w:r>
          </w:p>
          <w:p w:rsidR="00400918" w:rsidRPr="003B0DFE" w:rsidRDefault="00400918" w:rsidP="005E7852">
            <w:pPr>
              <w:rPr>
                <w:b/>
                <w:sz w:val="16"/>
                <w:szCs w:val="20"/>
              </w:rPr>
            </w:pPr>
          </w:p>
          <w:p w:rsidR="00400918" w:rsidRDefault="00400918" w:rsidP="005E7852">
            <w:pPr>
              <w:rPr>
                <w:b/>
                <w:sz w:val="16"/>
                <w:szCs w:val="20"/>
              </w:rPr>
            </w:pPr>
          </w:p>
          <w:p w:rsidR="00400918" w:rsidRDefault="00400918" w:rsidP="005E7852">
            <w:pPr>
              <w:rPr>
                <w:b/>
                <w:sz w:val="16"/>
                <w:szCs w:val="20"/>
              </w:rPr>
            </w:pPr>
          </w:p>
          <w:p w:rsidR="00400918" w:rsidRDefault="00400918" w:rsidP="005E7852">
            <w:pPr>
              <w:rPr>
                <w:b/>
                <w:sz w:val="16"/>
                <w:szCs w:val="20"/>
              </w:rPr>
            </w:pPr>
          </w:p>
          <w:p w:rsidR="00400918" w:rsidRPr="003B0DFE" w:rsidRDefault="00400918" w:rsidP="005E7852">
            <w:pPr>
              <w:rPr>
                <w:b/>
                <w:sz w:val="16"/>
                <w:szCs w:val="20"/>
              </w:rPr>
            </w:pPr>
          </w:p>
          <w:p w:rsidR="00400918" w:rsidRPr="0084743A" w:rsidRDefault="00400918" w:rsidP="005E7852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:rsidR="00400918" w:rsidRPr="00400918" w:rsidRDefault="00400918" w:rsidP="005E7852">
            <w:pPr>
              <w:jc w:val="both"/>
            </w:pPr>
            <w:r w:rsidRPr="00400918">
              <w:t>Centrálny koordinačný orgán</w:t>
            </w:r>
          </w:p>
          <w:p w:rsidR="00400918" w:rsidRPr="00400918" w:rsidRDefault="00400918" w:rsidP="005E7852">
            <w:pPr>
              <w:jc w:val="both"/>
            </w:pPr>
            <w:r w:rsidRPr="00400918">
              <w:t xml:space="preserve">Úrad </w:t>
            </w:r>
            <w:r w:rsidR="0062322B">
              <w:t>podpredsedu vlády SR pre investície a informatizáciu</w:t>
            </w:r>
          </w:p>
          <w:p w:rsidR="00400918" w:rsidRPr="00400918" w:rsidRDefault="00CB118E" w:rsidP="007D1165">
            <w:pPr>
              <w:jc w:val="both"/>
            </w:pPr>
            <w:r w:rsidRPr="00CB118E">
              <w:t>v súlade s kapitolou 1.2, ods. 3, písm. a) Systému riadenia európskych štrukturálnych a investičných fondov</w:t>
            </w:r>
          </w:p>
        </w:tc>
      </w:tr>
      <w:tr w:rsidR="00400918" w:rsidRPr="009836CF" w:rsidTr="005E7852">
        <w:tc>
          <w:tcPr>
            <w:tcW w:w="2268" w:type="dxa"/>
            <w:shd w:val="clear" w:color="auto" w:fill="B2A1C7" w:themeFill="accent4" w:themeFillTint="99"/>
          </w:tcPr>
          <w:p w:rsidR="00400918" w:rsidRPr="0084743A" w:rsidRDefault="00400918" w:rsidP="005E7852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Záväznosť:</w:t>
            </w:r>
          </w:p>
          <w:p w:rsidR="00400918" w:rsidRDefault="00400918" w:rsidP="005E7852">
            <w:pPr>
              <w:rPr>
                <w:b/>
                <w:sz w:val="16"/>
                <w:szCs w:val="16"/>
              </w:rPr>
            </w:pPr>
          </w:p>
          <w:p w:rsidR="00400918" w:rsidRDefault="00400918" w:rsidP="005E7852">
            <w:pPr>
              <w:rPr>
                <w:b/>
                <w:sz w:val="16"/>
                <w:szCs w:val="16"/>
              </w:rPr>
            </w:pPr>
          </w:p>
          <w:p w:rsidR="00400918" w:rsidRDefault="00400918" w:rsidP="005E7852">
            <w:pPr>
              <w:rPr>
                <w:b/>
                <w:sz w:val="16"/>
                <w:szCs w:val="16"/>
              </w:rPr>
            </w:pPr>
          </w:p>
          <w:p w:rsidR="00400918" w:rsidRDefault="00400918" w:rsidP="005E7852">
            <w:pPr>
              <w:rPr>
                <w:b/>
                <w:sz w:val="16"/>
                <w:szCs w:val="16"/>
              </w:rPr>
            </w:pPr>
          </w:p>
          <w:p w:rsidR="00400918" w:rsidRPr="003B0DFE" w:rsidRDefault="00400918" w:rsidP="005E7852">
            <w:pPr>
              <w:rPr>
                <w:b/>
                <w:sz w:val="16"/>
                <w:szCs w:val="16"/>
              </w:rPr>
            </w:pPr>
          </w:p>
          <w:p w:rsidR="00400918" w:rsidRPr="003B0DFE" w:rsidRDefault="00400918" w:rsidP="005E7852">
            <w:pPr>
              <w:rPr>
                <w:b/>
                <w:sz w:val="16"/>
                <w:szCs w:val="16"/>
              </w:rPr>
            </w:pPr>
          </w:p>
        </w:tc>
        <w:sdt>
          <w:sdtPr>
            <w:alias w:val="Záväznosť"/>
            <w:tag w:val="Záväznosť"/>
            <w:id w:val="1763795753"/>
            <w:placeholder>
              <w:docPart w:val="30E69D2612F1453E85800CF6407539FF"/>
            </w:placeholder>
            <w:dropDownList>
              <w:listItem w:value="Vyberte položku."/>
              <w:listItem w:displayText="Vzor je pre subjekty, ktorým je určený záväzný v celom jeho rozsahu, bez možnosti úpravy." w:value="Vzor je pre subjekty, ktorým je určený záväzný v celom jeho rozsahu, bez možnosti úpravy."/>
              <w:listItem w:displayText="Vzor je pre subjekty, ktorým je určený záväzný. Subjekty, ktorým je vzor určený môžu vzor doplniť s ohľadom na špecifické potreby OP, pričom musí byť zachovaný minimálny obsah uvedený vo vzore. " w:value="Vzor je pre subjekty, ktorým je určený záväzný. Subjekty, ktorým je vzor určený môžu vzor doplniť s ohľadom na špecifické potreby OP, pričom musí byť zachovaný minimálny obsah uvedený vo vzore. "/>
              <w:listItem w:displayText="Vzor má odporúčací charakter a subjekty, ktorým je vzor určený sú oprávnené využiť iný vzor." w:value="Vzor má odporúčací charakter a subjekty, ktorým je vzor určený sú oprávnené využiť iný vzor."/>
            </w:dropDownList>
          </w:sdtPr>
          <w:sdtEndPr/>
          <w:sdtContent>
            <w:tc>
              <w:tcPr>
                <w:tcW w:w="6696" w:type="dxa"/>
                <w:shd w:val="clear" w:color="auto" w:fill="B2A1C7" w:themeFill="accent4" w:themeFillTint="99"/>
              </w:tcPr>
              <w:p w:rsidR="00400918" w:rsidRPr="00400918" w:rsidRDefault="003C6FB3" w:rsidP="005E7852">
                <w:pPr>
                  <w:jc w:val="both"/>
                </w:pPr>
                <w:r>
                  <w:t>Vzor má odporúčací charakter a subjekty, ktorým je vzor určený sú oprávnené využiť iný vzor.</w:t>
                </w:r>
              </w:p>
            </w:tc>
          </w:sdtContent>
        </w:sdt>
      </w:tr>
      <w:tr w:rsidR="00400918" w:rsidRPr="009836CF" w:rsidTr="005E7852">
        <w:tc>
          <w:tcPr>
            <w:tcW w:w="2268" w:type="dxa"/>
            <w:shd w:val="clear" w:color="auto" w:fill="B2A1C7" w:themeFill="accent4" w:themeFillTint="99"/>
          </w:tcPr>
          <w:p w:rsidR="00400918" w:rsidRPr="0084743A" w:rsidRDefault="00400918" w:rsidP="005E7852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Dátum vydania:</w:t>
            </w:r>
          </w:p>
          <w:p w:rsidR="00400918" w:rsidRDefault="00400918" w:rsidP="005E7852">
            <w:pPr>
              <w:rPr>
                <w:b/>
                <w:sz w:val="26"/>
                <w:szCs w:val="26"/>
              </w:rPr>
            </w:pPr>
          </w:p>
          <w:p w:rsidR="00400918" w:rsidRPr="0084743A" w:rsidRDefault="00400918" w:rsidP="005E7852">
            <w:pPr>
              <w:rPr>
                <w:b/>
                <w:sz w:val="26"/>
                <w:szCs w:val="26"/>
              </w:rPr>
            </w:pPr>
          </w:p>
        </w:tc>
        <w:sdt>
          <w:sdtPr>
            <w:id w:val="88820667"/>
            <w:placeholder>
              <w:docPart w:val="DB41ED58C4174EFD86100D78D671B4E9"/>
            </w:placeholder>
            <w:date w:fullDate="2018-04-30T00:00:00Z">
              <w:dateFormat w:val="dd.MM.yyyy"/>
              <w:lid w:val="sk-SK"/>
              <w:storeMappedDataAs w:val="dateTime"/>
              <w:calendar w:val="gregorian"/>
            </w:date>
          </w:sdtPr>
          <w:sdtEndPr/>
          <w:sdtContent>
            <w:tc>
              <w:tcPr>
                <w:tcW w:w="6696" w:type="dxa"/>
                <w:shd w:val="clear" w:color="auto" w:fill="B2A1C7" w:themeFill="accent4" w:themeFillTint="99"/>
              </w:tcPr>
              <w:p w:rsidR="00400918" w:rsidRPr="00400918" w:rsidRDefault="00E624FA" w:rsidP="003C6FB3">
                <w:pPr>
                  <w:jc w:val="both"/>
                </w:pPr>
                <w:del w:id="2" w:author="Autor">
                  <w:r w:rsidDel="00740A74">
                    <w:delText>28.03.2017</w:delText>
                  </w:r>
                </w:del>
                <w:ins w:id="3" w:author="Autor">
                  <w:del w:id="4" w:author="Autor">
                    <w:r w:rsidR="004D2D6F" w:rsidDel="00740A74">
                      <w:delText>21.03.2018</w:delText>
                    </w:r>
                  </w:del>
                  <w:r w:rsidR="00740A74">
                    <w:t>30.04.2018</w:t>
                  </w:r>
                </w:ins>
              </w:p>
            </w:tc>
          </w:sdtContent>
        </w:sdt>
      </w:tr>
      <w:tr w:rsidR="00400918" w:rsidRPr="009836CF" w:rsidTr="005E7852">
        <w:tc>
          <w:tcPr>
            <w:tcW w:w="2268" w:type="dxa"/>
            <w:shd w:val="clear" w:color="auto" w:fill="B2A1C7" w:themeFill="accent4" w:themeFillTint="99"/>
          </w:tcPr>
          <w:p w:rsidR="00400918" w:rsidRPr="0084743A" w:rsidRDefault="00400918" w:rsidP="005E7852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Dátum účinnosti:</w:t>
            </w:r>
          </w:p>
          <w:p w:rsidR="00400918" w:rsidRDefault="00400918" w:rsidP="005E7852">
            <w:pPr>
              <w:rPr>
                <w:b/>
                <w:sz w:val="26"/>
                <w:szCs w:val="26"/>
              </w:rPr>
            </w:pPr>
          </w:p>
          <w:p w:rsidR="00400918" w:rsidRPr="0084743A" w:rsidRDefault="00400918" w:rsidP="005E7852">
            <w:pPr>
              <w:rPr>
                <w:b/>
                <w:sz w:val="26"/>
                <w:szCs w:val="26"/>
              </w:rPr>
            </w:pPr>
          </w:p>
        </w:tc>
        <w:sdt>
          <w:sdtPr>
            <w:id w:val="-1813329615"/>
            <w:placeholder>
              <w:docPart w:val="F27F6761EBD04370BFEC11D14EF2C78D"/>
            </w:placeholder>
            <w:date w:fullDate="2018-04-30T00:00:00Z">
              <w:dateFormat w:val="dd.MM.yyyy"/>
              <w:lid w:val="sk-SK"/>
              <w:storeMappedDataAs w:val="dateTime"/>
              <w:calendar w:val="gregorian"/>
            </w:date>
          </w:sdtPr>
          <w:sdtEndPr/>
          <w:sdtContent>
            <w:tc>
              <w:tcPr>
                <w:tcW w:w="6696" w:type="dxa"/>
                <w:shd w:val="clear" w:color="auto" w:fill="B2A1C7" w:themeFill="accent4" w:themeFillTint="99"/>
              </w:tcPr>
              <w:p w:rsidR="00400918" w:rsidRPr="00400918" w:rsidRDefault="00E624FA" w:rsidP="003C6FB3">
                <w:pPr>
                  <w:jc w:val="both"/>
                </w:pPr>
                <w:del w:id="5" w:author="Autor">
                  <w:r w:rsidDel="00740A74">
                    <w:delText>28.03.2017</w:delText>
                  </w:r>
                </w:del>
                <w:ins w:id="6" w:author="Autor">
                  <w:del w:id="7" w:author="Autor">
                    <w:r w:rsidR="004D2D6F" w:rsidDel="00740A74">
                      <w:delText>21.03.2018</w:delText>
                    </w:r>
                  </w:del>
                  <w:r w:rsidR="00740A74">
                    <w:t>30.04.2018</w:t>
                  </w:r>
                </w:ins>
              </w:p>
            </w:tc>
          </w:sdtContent>
        </w:sdt>
      </w:tr>
      <w:tr w:rsidR="00400918" w:rsidRPr="009836CF" w:rsidTr="005E7852">
        <w:tc>
          <w:tcPr>
            <w:tcW w:w="2268" w:type="dxa"/>
            <w:shd w:val="clear" w:color="auto" w:fill="B2A1C7" w:themeFill="accent4" w:themeFillTint="99"/>
          </w:tcPr>
          <w:p w:rsidR="00400918" w:rsidRPr="0084743A" w:rsidRDefault="00400918" w:rsidP="005E7852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Schválil:</w:t>
            </w:r>
          </w:p>
        </w:tc>
        <w:tc>
          <w:tcPr>
            <w:tcW w:w="6696" w:type="dxa"/>
            <w:shd w:val="clear" w:color="auto" w:fill="B2A1C7" w:themeFill="accent4" w:themeFillTint="99"/>
          </w:tcPr>
          <w:p w:rsidR="005D454A" w:rsidRDefault="005D454A" w:rsidP="005D454A">
            <w:r>
              <w:t>JUDr. Denisa Žiláková</w:t>
            </w:r>
          </w:p>
          <w:p w:rsidR="00400918" w:rsidRPr="00400918" w:rsidRDefault="005D454A" w:rsidP="005D454A">
            <w:pPr>
              <w:jc w:val="both"/>
            </w:pPr>
            <w:r>
              <w:t xml:space="preserve">generálna riaditeľka sekcie centrálny koordinačný orgán </w:t>
            </w:r>
          </w:p>
        </w:tc>
      </w:tr>
    </w:tbl>
    <w:p w:rsidR="00627EA3" w:rsidRPr="00627EA3" w:rsidRDefault="00627EA3" w:rsidP="006479DF"/>
    <w:p w:rsidR="00C31910" w:rsidRDefault="00C31910" w:rsidP="006479DF">
      <w:pPr>
        <w:sectPr w:rsidR="00C31910" w:rsidSect="00CB118E">
          <w:headerReference w:type="default" r:id="rId10"/>
          <w:footerReference w:type="default" r:id="rId11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:rsidR="000C051D" w:rsidRDefault="00A32F99" w:rsidP="00FA34A4">
      <w:pPr>
        <w:jc w:val="both"/>
        <w:rPr>
          <w:b/>
        </w:rPr>
      </w:pPr>
      <w:r>
        <w:lastRenderedPageBreak/>
        <w:t xml:space="preserve">Riziková analýza vychádza z </w:t>
      </w:r>
      <w:ins w:id="10" w:author="Autor">
        <w:r w:rsidR="004D2D6F">
          <w:t>9</w:t>
        </w:r>
      </w:ins>
      <w:del w:id="11" w:author="Autor">
        <w:r w:rsidDel="004D2D6F">
          <w:delText>1</w:delText>
        </w:r>
        <w:r w:rsidR="00EE325E" w:rsidDel="004D2D6F">
          <w:delText>0</w:delText>
        </w:r>
      </w:del>
      <w:r w:rsidR="001E4948">
        <w:t xml:space="preserve"> kritérií, ktoré sú uvedené nižšie v tabuľke rizík</w:t>
      </w:r>
      <w:r w:rsidR="00FA34A4" w:rsidRPr="00FA34A4">
        <w:t>.</w:t>
      </w:r>
      <w:r w:rsidR="00FA34A4">
        <w:t xml:space="preserve"> RO </w:t>
      </w:r>
      <w:r w:rsidR="001E4948">
        <w:t xml:space="preserve">môže evidovať takéto VO v súbore </w:t>
      </w:r>
      <w:r w:rsidR="00FA34A4">
        <w:t>„</w:t>
      </w:r>
      <w:r w:rsidR="00FA34A4" w:rsidRPr="00FA34A4">
        <w:rPr>
          <w:b/>
          <w:i/>
        </w:rPr>
        <w:t xml:space="preserve">AR </w:t>
      </w:r>
      <w:r w:rsidR="0062322B">
        <w:rPr>
          <w:b/>
          <w:i/>
        </w:rPr>
        <w:t>podlimitných</w:t>
      </w:r>
      <w:r w:rsidR="0062322B" w:rsidRPr="00480B2C">
        <w:rPr>
          <w:b/>
          <w:i/>
        </w:rPr>
        <w:t xml:space="preserve"> </w:t>
      </w:r>
      <w:r w:rsidR="00480B2C" w:rsidRPr="00480B2C">
        <w:rPr>
          <w:b/>
          <w:i/>
        </w:rPr>
        <w:t>zákaziek</w:t>
      </w:r>
      <w:r w:rsidR="00020A70">
        <w:rPr>
          <w:b/>
          <w:i/>
        </w:rPr>
        <w:t xml:space="preserve"> bez využitia elektronického trhoviska</w:t>
      </w:r>
      <w:r w:rsidR="00FA34A4" w:rsidRPr="00FA34A4">
        <w:rPr>
          <w:b/>
          <w:i/>
        </w:rPr>
        <w:t>.xlsx</w:t>
      </w:r>
      <w:r w:rsidR="00FA34A4">
        <w:t>“.</w:t>
      </w:r>
      <w:bookmarkStart w:id="12" w:name="_GoBack"/>
      <w:bookmarkEnd w:id="12"/>
    </w:p>
    <w:p w:rsidR="000C051D" w:rsidRDefault="000C051D" w:rsidP="00282057">
      <w:pPr>
        <w:rPr>
          <w:b/>
        </w:rPr>
      </w:pPr>
    </w:p>
    <w:tbl>
      <w:tblPr>
        <w:tblStyle w:val="Mriekatabuky2"/>
        <w:tblW w:w="9087" w:type="dxa"/>
        <w:tblLook w:val="04A0" w:firstRow="1" w:lastRow="0" w:firstColumn="1" w:lastColumn="0" w:noHBand="0" w:noVBand="1"/>
      </w:tblPr>
      <w:tblGrid>
        <w:gridCol w:w="636"/>
        <w:gridCol w:w="8451"/>
      </w:tblGrid>
      <w:tr w:rsidR="00385B4D" w:rsidRPr="00385B4D" w:rsidTr="006067E6">
        <w:trPr>
          <w:trHeight w:val="315"/>
        </w:trPr>
        <w:tc>
          <w:tcPr>
            <w:tcW w:w="9087" w:type="dxa"/>
            <w:gridSpan w:val="2"/>
            <w:noWrap/>
            <w:hideMark/>
          </w:tcPr>
          <w:p w:rsidR="00385B4D" w:rsidRPr="00385B4D" w:rsidRDefault="00385B4D" w:rsidP="00385B4D">
            <w:pPr>
              <w:jc w:val="center"/>
              <w:rPr>
                <w:b/>
                <w:bCs/>
                <w:color w:val="000000"/>
                <w:szCs w:val="20"/>
              </w:rPr>
            </w:pPr>
            <w:r w:rsidRPr="00385B4D">
              <w:rPr>
                <w:b/>
                <w:bCs/>
                <w:color w:val="000000"/>
                <w:szCs w:val="20"/>
              </w:rPr>
              <w:t>Riziká:</w:t>
            </w:r>
          </w:p>
        </w:tc>
      </w:tr>
      <w:tr w:rsidR="00385B4D" w:rsidRPr="00385B4D" w:rsidTr="00E624FA">
        <w:trPr>
          <w:trHeight w:val="227"/>
        </w:trPr>
        <w:tc>
          <w:tcPr>
            <w:tcW w:w="516" w:type="dxa"/>
            <w:noWrap/>
            <w:hideMark/>
          </w:tcPr>
          <w:p w:rsidR="00385B4D" w:rsidRPr="00385B4D" w:rsidRDefault="00385B4D" w:rsidP="00385B4D">
            <w:pPr>
              <w:jc w:val="center"/>
              <w:rPr>
                <w:color w:val="000000"/>
                <w:szCs w:val="20"/>
              </w:rPr>
            </w:pPr>
            <w:r w:rsidRPr="00385B4D">
              <w:rPr>
                <w:color w:val="000000"/>
                <w:szCs w:val="20"/>
              </w:rPr>
              <w:t>1.</w:t>
            </w:r>
          </w:p>
        </w:tc>
        <w:tc>
          <w:tcPr>
            <w:tcW w:w="8571" w:type="dxa"/>
            <w:hideMark/>
          </w:tcPr>
          <w:p w:rsidR="00385B4D" w:rsidRPr="00385B4D" w:rsidRDefault="006067E6" w:rsidP="00385B4D">
            <w:pPr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Výška predpokladanej hodnoty zákazky</w:t>
            </w:r>
          </w:p>
        </w:tc>
      </w:tr>
      <w:tr w:rsidR="00385B4D" w:rsidRPr="00385B4D" w:rsidTr="00E624FA">
        <w:trPr>
          <w:trHeight w:val="227"/>
        </w:trPr>
        <w:tc>
          <w:tcPr>
            <w:tcW w:w="516" w:type="dxa"/>
            <w:noWrap/>
            <w:hideMark/>
          </w:tcPr>
          <w:p w:rsidR="00385B4D" w:rsidRPr="00385B4D" w:rsidRDefault="00385B4D" w:rsidP="00385B4D">
            <w:pPr>
              <w:jc w:val="center"/>
              <w:rPr>
                <w:color w:val="000000"/>
                <w:szCs w:val="20"/>
              </w:rPr>
            </w:pPr>
            <w:r w:rsidRPr="00385B4D">
              <w:rPr>
                <w:color w:val="000000"/>
                <w:szCs w:val="20"/>
              </w:rPr>
              <w:t>2.</w:t>
            </w:r>
          </w:p>
        </w:tc>
        <w:tc>
          <w:tcPr>
            <w:tcW w:w="8571" w:type="dxa"/>
            <w:hideMark/>
          </w:tcPr>
          <w:p w:rsidR="00385B4D" w:rsidRPr="00385B4D" w:rsidRDefault="00395B76" w:rsidP="00385B4D">
            <w:pPr>
              <w:rPr>
                <w:color w:val="000000"/>
                <w:szCs w:val="20"/>
              </w:rPr>
            </w:pPr>
            <w:r w:rsidRPr="00395B76">
              <w:rPr>
                <w:color w:val="000000"/>
                <w:szCs w:val="20"/>
              </w:rPr>
              <w:t>Bol použitý postup podľa § 116 ZVO?</w:t>
            </w:r>
          </w:p>
        </w:tc>
      </w:tr>
      <w:tr w:rsidR="006067E6" w:rsidRPr="00385B4D" w:rsidTr="00E624FA">
        <w:trPr>
          <w:trHeight w:val="227"/>
        </w:trPr>
        <w:tc>
          <w:tcPr>
            <w:tcW w:w="516" w:type="dxa"/>
            <w:noWrap/>
          </w:tcPr>
          <w:p w:rsidR="006067E6" w:rsidRPr="00385B4D" w:rsidRDefault="00D96E6D" w:rsidP="00385B4D">
            <w:pPr>
              <w:jc w:val="center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3</w:t>
            </w:r>
            <w:r w:rsidR="006067E6">
              <w:rPr>
                <w:color w:val="000000"/>
                <w:szCs w:val="20"/>
              </w:rPr>
              <w:t>.</w:t>
            </w:r>
          </w:p>
        </w:tc>
        <w:tc>
          <w:tcPr>
            <w:tcW w:w="8571" w:type="dxa"/>
          </w:tcPr>
          <w:p w:rsidR="006067E6" w:rsidRPr="00385B4D" w:rsidRDefault="00395B76" w:rsidP="00385B4D">
            <w:pPr>
              <w:rPr>
                <w:color w:val="000000"/>
                <w:szCs w:val="20"/>
              </w:rPr>
            </w:pPr>
            <w:r w:rsidRPr="00395B76">
              <w:rPr>
                <w:color w:val="000000"/>
                <w:szCs w:val="20"/>
              </w:rPr>
              <w:t>Bolo VO predmetom prvej a/alebo druhej ex ante finančnej kontroly?</w:t>
            </w:r>
          </w:p>
        </w:tc>
      </w:tr>
      <w:tr w:rsidR="006067E6" w:rsidRPr="00385B4D" w:rsidTr="00E624FA">
        <w:trPr>
          <w:trHeight w:val="227"/>
        </w:trPr>
        <w:tc>
          <w:tcPr>
            <w:tcW w:w="516" w:type="dxa"/>
            <w:noWrap/>
          </w:tcPr>
          <w:p w:rsidR="006067E6" w:rsidRPr="00385B4D" w:rsidRDefault="00D96E6D" w:rsidP="00385B4D">
            <w:pPr>
              <w:jc w:val="center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4</w:t>
            </w:r>
            <w:r w:rsidR="006067E6">
              <w:rPr>
                <w:color w:val="000000"/>
                <w:szCs w:val="20"/>
              </w:rPr>
              <w:t>.</w:t>
            </w:r>
          </w:p>
        </w:tc>
        <w:tc>
          <w:tcPr>
            <w:tcW w:w="8571" w:type="dxa"/>
          </w:tcPr>
          <w:p w:rsidR="006067E6" w:rsidRPr="00385B4D" w:rsidRDefault="00395B76" w:rsidP="00385B4D">
            <w:pPr>
              <w:rPr>
                <w:color w:val="000000"/>
                <w:szCs w:val="20"/>
              </w:rPr>
            </w:pPr>
            <w:r w:rsidRPr="00395B76">
              <w:rPr>
                <w:color w:val="000000"/>
                <w:szCs w:val="20"/>
              </w:rPr>
              <w:t>Koľko ponúk bolo v rámci daného VO predložených?</w:t>
            </w:r>
          </w:p>
        </w:tc>
      </w:tr>
      <w:tr w:rsidR="006067E6" w:rsidRPr="00385B4D" w:rsidTr="00E624FA">
        <w:trPr>
          <w:trHeight w:val="227"/>
        </w:trPr>
        <w:tc>
          <w:tcPr>
            <w:tcW w:w="516" w:type="dxa"/>
            <w:noWrap/>
          </w:tcPr>
          <w:p w:rsidR="006067E6" w:rsidRPr="00385B4D" w:rsidRDefault="00D96E6D" w:rsidP="00385B4D">
            <w:pPr>
              <w:jc w:val="center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5</w:t>
            </w:r>
            <w:r w:rsidR="006067E6">
              <w:rPr>
                <w:color w:val="000000"/>
                <w:szCs w:val="20"/>
              </w:rPr>
              <w:t>.</w:t>
            </w:r>
          </w:p>
        </w:tc>
        <w:tc>
          <w:tcPr>
            <w:tcW w:w="8571" w:type="dxa"/>
          </w:tcPr>
          <w:p w:rsidR="006067E6" w:rsidRPr="00385B4D" w:rsidRDefault="00395B76" w:rsidP="006067E6">
            <w:pPr>
              <w:rPr>
                <w:color w:val="000000"/>
                <w:szCs w:val="20"/>
              </w:rPr>
            </w:pPr>
            <w:r w:rsidRPr="00395B76">
              <w:rPr>
                <w:color w:val="000000"/>
                <w:szCs w:val="20"/>
              </w:rPr>
              <w:t>Boli použité viac ako dve podmienky účasti podľa § 33 ZVO?</w:t>
            </w:r>
          </w:p>
        </w:tc>
      </w:tr>
      <w:tr w:rsidR="006067E6" w:rsidRPr="00385B4D" w:rsidTr="00E624FA">
        <w:trPr>
          <w:trHeight w:val="227"/>
        </w:trPr>
        <w:tc>
          <w:tcPr>
            <w:tcW w:w="516" w:type="dxa"/>
            <w:noWrap/>
          </w:tcPr>
          <w:p w:rsidR="006067E6" w:rsidRPr="00385B4D" w:rsidRDefault="00D96E6D" w:rsidP="00385B4D">
            <w:pPr>
              <w:jc w:val="center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6</w:t>
            </w:r>
            <w:r w:rsidR="006067E6">
              <w:rPr>
                <w:color w:val="000000"/>
                <w:szCs w:val="20"/>
              </w:rPr>
              <w:t>.</w:t>
            </w:r>
          </w:p>
        </w:tc>
        <w:tc>
          <w:tcPr>
            <w:tcW w:w="8571" w:type="dxa"/>
          </w:tcPr>
          <w:p w:rsidR="006067E6" w:rsidRPr="00385B4D" w:rsidRDefault="00395B76" w:rsidP="005A6A89">
            <w:pPr>
              <w:rPr>
                <w:color w:val="000000"/>
                <w:szCs w:val="20"/>
              </w:rPr>
            </w:pPr>
            <w:r w:rsidRPr="00395B76">
              <w:rPr>
                <w:color w:val="000000"/>
                <w:szCs w:val="20"/>
              </w:rPr>
              <w:t>Boli použité viac ako dve podmienky účasti podľa § 34 ZVO?</w:t>
            </w:r>
          </w:p>
        </w:tc>
      </w:tr>
      <w:tr w:rsidR="006067E6" w:rsidRPr="00385B4D" w:rsidDel="00124861" w:rsidTr="00E624FA">
        <w:trPr>
          <w:trHeight w:val="227"/>
          <w:del w:id="13" w:author="Autor"/>
        </w:trPr>
        <w:tc>
          <w:tcPr>
            <w:tcW w:w="516" w:type="dxa"/>
            <w:noWrap/>
          </w:tcPr>
          <w:p w:rsidR="006067E6" w:rsidRPr="00385B4D" w:rsidDel="00124861" w:rsidRDefault="00D96E6D" w:rsidP="00385B4D">
            <w:pPr>
              <w:jc w:val="center"/>
              <w:rPr>
                <w:del w:id="14" w:author="Autor"/>
                <w:color w:val="000000"/>
                <w:szCs w:val="20"/>
              </w:rPr>
            </w:pPr>
            <w:del w:id="15" w:author="Autor">
              <w:r w:rsidDel="00124861">
                <w:rPr>
                  <w:color w:val="000000"/>
                  <w:szCs w:val="20"/>
                </w:rPr>
                <w:delText>7</w:delText>
              </w:r>
              <w:r w:rsidR="006067E6" w:rsidDel="00124861">
                <w:rPr>
                  <w:color w:val="000000"/>
                  <w:szCs w:val="20"/>
                </w:rPr>
                <w:delText>.</w:delText>
              </w:r>
            </w:del>
          </w:p>
        </w:tc>
        <w:tc>
          <w:tcPr>
            <w:tcW w:w="8571" w:type="dxa"/>
          </w:tcPr>
          <w:p w:rsidR="006067E6" w:rsidRPr="00385B4D" w:rsidDel="00124861" w:rsidRDefault="00395B76" w:rsidP="00A17DF8">
            <w:pPr>
              <w:rPr>
                <w:del w:id="16" w:author="Autor"/>
                <w:color w:val="000000"/>
                <w:szCs w:val="20"/>
              </w:rPr>
            </w:pPr>
            <w:del w:id="17" w:author="Autor">
              <w:r w:rsidRPr="00395B76" w:rsidDel="00124861">
                <w:rPr>
                  <w:color w:val="000000"/>
                  <w:szCs w:val="20"/>
                </w:rPr>
                <w:delText>Bolo použité</w:delText>
              </w:r>
              <w:r w:rsidR="00A17DF8" w:rsidDel="00124861">
                <w:rPr>
                  <w:color w:val="000000"/>
                  <w:szCs w:val="20"/>
                </w:rPr>
                <w:delText xml:space="preserve"> aj iné kritérium ako najnižšia cena</w:delText>
              </w:r>
              <w:r w:rsidRPr="00395B76" w:rsidDel="00124861">
                <w:rPr>
                  <w:color w:val="000000"/>
                  <w:szCs w:val="20"/>
                </w:rPr>
                <w:delText>?</w:delText>
              </w:r>
            </w:del>
          </w:p>
        </w:tc>
      </w:tr>
      <w:tr w:rsidR="006067E6" w:rsidRPr="00385B4D" w:rsidTr="00E624FA">
        <w:trPr>
          <w:trHeight w:val="227"/>
        </w:trPr>
        <w:tc>
          <w:tcPr>
            <w:tcW w:w="516" w:type="dxa"/>
            <w:noWrap/>
          </w:tcPr>
          <w:p w:rsidR="006067E6" w:rsidRPr="00385B4D" w:rsidRDefault="00124861" w:rsidP="00385B4D">
            <w:pPr>
              <w:jc w:val="center"/>
              <w:rPr>
                <w:color w:val="000000"/>
                <w:szCs w:val="20"/>
              </w:rPr>
            </w:pPr>
            <w:ins w:id="18" w:author="Autor">
              <w:r>
                <w:rPr>
                  <w:color w:val="000000"/>
                  <w:szCs w:val="20"/>
                </w:rPr>
                <w:t>7</w:t>
              </w:r>
            </w:ins>
            <w:del w:id="19" w:author="Autor">
              <w:r w:rsidR="00D96E6D" w:rsidDel="00124861">
                <w:rPr>
                  <w:color w:val="000000"/>
                  <w:szCs w:val="20"/>
                </w:rPr>
                <w:delText>8</w:delText>
              </w:r>
            </w:del>
            <w:r w:rsidR="006067E6">
              <w:rPr>
                <w:color w:val="000000"/>
                <w:szCs w:val="20"/>
              </w:rPr>
              <w:t>.</w:t>
            </w:r>
          </w:p>
        </w:tc>
        <w:tc>
          <w:tcPr>
            <w:tcW w:w="8571" w:type="dxa"/>
          </w:tcPr>
          <w:p w:rsidR="006067E6" w:rsidRPr="00385B4D" w:rsidRDefault="00395B76" w:rsidP="00385B4D">
            <w:pPr>
              <w:rPr>
                <w:color w:val="000000"/>
                <w:szCs w:val="20"/>
              </w:rPr>
            </w:pPr>
            <w:r w:rsidRPr="00395B76">
              <w:rPr>
                <w:color w:val="000000"/>
                <w:szCs w:val="20"/>
              </w:rPr>
              <w:t>Bola vylúčen</w:t>
            </w:r>
            <w:r w:rsidR="00092ECB">
              <w:rPr>
                <w:color w:val="000000"/>
                <w:szCs w:val="20"/>
              </w:rPr>
              <w:t xml:space="preserve">á </w:t>
            </w:r>
            <w:r w:rsidRPr="00395B76">
              <w:rPr>
                <w:color w:val="000000"/>
                <w:szCs w:val="20"/>
              </w:rPr>
              <w:t>ponuka?</w:t>
            </w:r>
          </w:p>
        </w:tc>
      </w:tr>
      <w:tr w:rsidR="006067E6" w:rsidRPr="00385B4D" w:rsidTr="00E624FA">
        <w:trPr>
          <w:trHeight w:val="227"/>
        </w:trPr>
        <w:tc>
          <w:tcPr>
            <w:tcW w:w="516" w:type="dxa"/>
            <w:noWrap/>
          </w:tcPr>
          <w:p w:rsidR="006067E6" w:rsidRPr="00385B4D" w:rsidRDefault="00124861" w:rsidP="00385B4D">
            <w:pPr>
              <w:jc w:val="center"/>
              <w:rPr>
                <w:color w:val="000000"/>
                <w:szCs w:val="20"/>
              </w:rPr>
            </w:pPr>
            <w:ins w:id="20" w:author="Autor">
              <w:r>
                <w:rPr>
                  <w:color w:val="000000"/>
                  <w:szCs w:val="20"/>
                </w:rPr>
                <w:t>8</w:t>
              </w:r>
            </w:ins>
            <w:del w:id="21" w:author="Autor">
              <w:r w:rsidR="00F323BE" w:rsidDel="00124861">
                <w:rPr>
                  <w:color w:val="000000"/>
                  <w:szCs w:val="20"/>
                </w:rPr>
                <w:delText>9</w:delText>
              </w:r>
            </w:del>
            <w:r w:rsidR="006067E6">
              <w:rPr>
                <w:color w:val="000000"/>
                <w:szCs w:val="20"/>
              </w:rPr>
              <w:t>.</w:t>
            </w:r>
          </w:p>
        </w:tc>
        <w:tc>
          <w:tcPr>
            <w:tcW w:w="8571" w:type="dxa"/>
          </w:tcPr>
          <w:p w:rsidR="006067E6" w:rsidRPr="00385B4D" w:rsidRDefault="00395B76" w:rsidP="006067E6">
            <w:pPr>
              <w:rPr>
                <w:color w:val="000000"/>
                <w:szCs w:val="20"/>
              </w:rPr>
            </w:pPr>
            <w:r w:rsidRPr="00395B76">
              <w:rPr>
                <w:color w:val="000000"/>
                <w:szCs w:val="20"/>
              </w:rPr>
              <w:t>Došlo k vylúčeniu uchádzača z dôvodu mimoriadne nízkej ponuky?</w:t>
            </w:r>
          </w:p>
        </w:tc>
      </w:tr>
      <w:tr w:rsidR="00385B4D" w:rsidRPr="00385B4D" w:rsidTr="00E624FA">
        <w:trPr>
          <w:trHeight w:val="227"/>
        </w:trPr>
        <w:tc>
          <w:tcPr>
            <w:tcW w:w="516" w:type="dxa"/>
            <w:noWrap/>
            <w:vAlign w:val="center"/>
            <w:hideMark/>
          </w:tcPr>
          <w:p w:rsidR="00385B4D" w:rsidRPr="00385B4D" w:rsidRDefault="00124861" w:rsidP="00FA78B2">
            <w:pPr>
              <w:jc w:val="center"/>
              <w:rPr>
                <w:color w:val="000000"/>
                <w:szCs w:val="20"/>
              </w:rPr>
            </w:pPr>
            <w:ins w:id="22" w:author="Autor">
              <w:r>
                <w:rPr>
                  <w:color w:val="000000"/>
                  <w:szCs w:val="20"/>
                </w:rPr>
                <w:t>9</w:t>
              </w:r>
            </w:ins>
            <w:del w:id="23" w:author="Autor">
              <w:r w:rsidR="006067E6" w:rsidDel="00124861">
                <w:rPr>
                  <w:color w:val="000000"/>
                  <w:szCs w:val="20"/>
                </w:rPr>
                <w:delText>1</w:delText>
              </w:r>
              <w:r w:rsidR="00F323BE" w:rsidDel="00124861">
                <w:rPr>
                  <w:color w:val="000000"/>
                  <w:szCs w:val="20"/>
                </w:rPr>
                <w:delText>0</w:delText>
              </w:r>
            </w:del>
            <w:r w:rsidR="006067E6">
              <w:rPr>
                <w:color w:val="000000"/>
                <w:szCs w:val="20"/>
              </w:rPr>
              <w:t>.</w:t>
            </w:r>
          </w:p>
        </w:tc>
        <w:tc>
          <w:tcPr>
            <w:tcW w:w="8571" w:type="dxa"/>
            <w:hideMark/>
          </w:tcPr>
          <w:p w:rsidR="00385B4D" w:rsidRPr="00385B4D" w:rsidRDefault="00967A27" w:rsidP="00385B4D">
            <w:pPr>
              <w:rPr>
                <w:color w:val="000000"/>
                <w:szCs w:val="20"/>
              </w:rPr>
            </w:pPr>
            <w:r w:rsidRPr="00967A27">
              <w:rPr>
                <w:color w:val="000000"/>
                <w:szCs w:val="20"/>
              </w:rPr>
              <w:t>Bol uplatnený revízny postup (žiadosť o</w:t>
            </w:r>
            <w:r w:rsidR="00A17DF8">
              <w:rPr>
                <w:color w:val="000000"/>
                <w:szCs w:val="20"/>
              </w:rPr>
              <w:t> </w:t>
            </w:r>
            <w:r w:rsidRPr="00967A27">
              <w:rPr>
                <w:color w:val="000000"/>
                <w:szCs w:val="20"/>
              </w:rPr>
              <w:t>nápravu</w:t>
            </w:r>
            <w:r w:rsidR="00A17DF8">
              <w:rPr>
                <w:color w:val="000000"/>
                <w:szCs w:val="20"/>
              </w:rPr>
              <w:t>, ktorá bola zamietnutá</w:t>
            </w:r>
            <w:r w:rsidRPr="00967A27">
              <w:rPr>
                <w:color w:val="000000"/>
                <w:szCs w:val="20"/>
              </w:rPr>
              <w:t xml:space="preserve"> a/alebo námietky)?</w:t>
            </w:r>
          </w:p>
        </w:tc>
      </w:tr>
    </w:tbl>
    <w:p w:rsidR="00385B4D" w:rsidRPr="00FA34A4" w:rsidRDefault="00385B4D" w:rsidP="00282057">
      <w:pPr>
        <w:rPr>
          <w:b/>
          <w:szCs w:val="20"/>
        </w:rPr>
      </w:pPr>
    </w:p>
    <w:p w:rsidR="00FA34A4" w:rsidRDefault="006A01FC" w:rsidP="00FA34A4">
      <w:pPr>
        <w:jc w:val="both"/>
        <w:rPr>
          <w:szCs w:val="20"/>
        </w:rPr>
      </w:pPr>
      <w:r>
        <w:rPr>
          <w:szCs w:val="20"/>
        </w:rPr>
        <w:t>Bodové ohodnotenie jednotlivých rizikových kritérií vo verejnom obstarávaní je</w:t>
      </w:r>
      <w:r w:rsidR="00FA34A4" w:rsidRPr="00FA34A4">
        <w:rPr>
          <w:szCs w:val="20"/>
        </w:rPr>
        <w:t xml:space="preserve"> uvedené v</w:t>
      </w:r>
      <w:r w:rsidR="00FA34A4">
        <w:rPr>
          <w:szCs w:val="20"/>
        </w:rPr>
        <w:t> nasledovnej tabuľke:</w:t>
      </w:r>
      <w:r w:rsidR="00FA34A4" w:rsidRPr="00FA34A4">
        <w:rPr>
          <w:szCs w:val="20"/>
        </w:rPr>
        <w:t xml:space="preserve"> </w:t>
      </w:r>
    </w:p>
    <w:p w:rsidR="006A01FC" w:rsidRDefault="006A01FC" w:rsidP="00FA34A4">
      <w:pPr>
        <w:jc w:val="both"/>
        <w:rPr>
          <w:szCs w:val="20"/>
        </w:rPr>
      </w:pPr>
    </w:p>
    <w:tbl>
      <w:tblPr>
        <w:tblW w:w="9498" w:type="dxa"/>
        <w:tblInd w:w="-2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44"/>
        <w:gridCol w:w="2843"/>
        <w:gridCol w:w="2216"/>
        <w:gridCol w:w="1095"/>
      </w:tblGrid>
      <w:tr w:rsidR="006A01FC" w:rsidRPr="006A01FC" w:rsidTr="00E624FA">
        <w:trPr>
          <w:trHeight w:val="480"/>
        </w:trPr>
        <w:tc>
          <w:tcPr>
            <w:tcW w:w="840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BFBFBF"/>
            <w:vAlign w:val="center"/>
            <w:hideMark/>
          </w:tcPr>
          <w:p w:rsidR="006A01FC" w:rsidRPr="00E624FA" w:rsidRDefault="006A01FC" w:rsidP="006A01FC">
            <w:pPr>
              <w:jc w:val="center"/>
              <w:rPr>
                <w:b/>
                <w:bCs/>
                <w:color w:val="FF0000"/>
              </w:rPr>
            </w:pPr>
            <w:r w:rsidRPr="00E624FA">
              <w:rPr>
                <w:b/>
                <w:bCs/>
                <w:color w:val="FF0000"/>
              </w:rPr>
              <w:t>Rizikové kritérium</w:t>
            </w:r>
            <w:r w:rsidR="00D66F59" w:rsidRPr="00E624FA">
              <w:rPr>
                <w:b/>
                <w:bCs/>
                <w:color w:val="FF0000"/>
              </w:rPr>
              <w:t xml:space="preserve"> pre verejného obstarávateľa podľa § 7 ods. 1 písm. a) ZVO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6A01FC" w:rsidRPr="00E624FA" w:rsidRDefault="006A01FC" w:rsidP="006A01FC">
            <w:pPr>
              <w:jc w:val="center"/>
              <w:rPr>
                <w:b/>
                <w:bCs/>
                <w:color w:val="FF0000"/>
              </w:rPr>
            </w:pPr>
            <w:r w:rsidRPr="00E624FA">
              <w:rPr>
                <w:b/>
                <w:bCs/>
                <w:color w:val="FF0000"/>
              </w:rPr>
              <w:t>Hodnota</w:t>
            </w:r>
          </w:p>
        </w:tc>
      </w:tr>
      <w:tr w:rsidR="006A01FC" w:rsidRPr="006A01FC" w:rsidTr="00E624FA">
        <w:trPr>
          <w:trHeight w:val="300"/>
        </w:trPr>
        <w:tc>
          <w:tcPr>
            <w:tcW w:w="33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1FC" w:rsidRPr="00E624FA" w:rsidRDefault="006A01FC" w:rsidP="00E624FA">
            <w:pPr>
              <w:rPr>
                <w:bCs/>
                <w:color w:val="000000"/>
              </w:rPr>
            </w:pPr>
            <w:r w:rsidRPr="00E624FA">
              <w:rPr>
                <w:bCs/>
                <w:color w:val="000000"/>
              </w:rPr>
              <w:t>Aká bola predpokladaná hodnota zákazky?</w:t>
            </w:r>
          </w:p>
        </w:tc>
        <w:tc>
          <w:tcPr>
            <w:tcW w:w="2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1FC" w:rsidRPr="00E624FA" w:rsidRDefault="006A01FC" w:rsidP="00A670C0">
            <w:pPr>
              <w:jc w:val="center"/>
              <w:rPr>
                <w:color w:val="000000"/>
              </w:rPr>
            </w:pPr>
            <w:r w:rsidRPr="00E624FA">
              <w:rPr>
                <w:color w:val="000000"/>
              </w:rPr>
              <w:t>Tovary/Služby</w:t>
            </w:r>
          </w:p>
        </w:tc>
        <w:tc>
          <w:tcPr>
            <w:tcW w:w="2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01FC" w:rsidRPr="00E624FA" w:rsidRDefault="006A01FC" w:rsidP="006A01FC">
            <w:pPr>
              <w:jc w:val="center"/>
              <w:rPr>
                <w:color w:val="000000"/>
              </w:rPr>
            </w:pPr>
            <w:r w:rsidRPr="00E624FA">
              <w:rPr>
                <w:color w:val="000000"/>
              </w:rPr>
              <w:t xml:space="preserve">do </w:t>
            </w:r>
            <w:ins w:id="24" w:author="Autor">
              <w:r w:rsidR="00124861">
                <w:rPr>
                  <w:color w:val="000000"/>
                </w:rPr>
                <w:t>75</w:t>
              </w:r>
            </w:ins>
            <w:del w:id="25" w:author="Autor">
              <w:r w:rsidR="00EE325E" w:rsidRPr="00E624FA" w:rsidDel="00124861">
                <w:rPr>
                  <w:color w:val="000000"/>
                </w:rPr>
                <w:delText>40</w:delText>
              </w:r>
            </w:del>
            <w:r w:rsidRPr="00E624FA">
              <w:rPr>
                <w:color w:val="000000"/>
              </w:rPr>
              <w:t xml:space="preserve"> tisíc €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01FC" w:rsidRPr="00E624FA" w:rsidRDefault="006A01FC" w:rsidP="006A01FC">
            <w:pPr>
              <w:jc w:val="center"/>
              <w:rPr>
                <w:color w:val="000000"/>
              </w:rPr>
            </w:pPr>
            <w:r w:rsidRPr="00E624FA">
              <w:rPr>
                <w:color w:val="000000"/>
              </w:rPr>
              <w:t>0</w:t>
            </w:r>
          </w:p>
        </w:tc>
      </w:tr>
      <w:tr w:rsidR="006A01FC" w:rsidRPr="006A01FC" w:rsidTr="00E624FA">
        <w:trPr>
          <w:trHeight w:val="300"/>
        </w:trPr>
        <w:tc>
          <w:tcPr>
            <w:tcW w:w="33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01FC" w:rsidRPr="00E624FA" w:rsidRDefault="006A01FC" w:rsidP="006A01FC">
            <w:pPr>
              <w:rPr>
                <w:b/>
                <w:bCs/>
                <w:color w:val="000000"/>
              </w:rPr>
            </w:pPr>
          </w:p>
        </w:tc>
        <w:tc>
          <w:tcPr>
            <w:tcW w:w="2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01FC" w:rsidRPr="00E624FA" w:rsidRDefault="006A01FC" w:rsidP="00E624FA">
            <w:pPr>
              <w:jc w:val="center"/>
              <w:rPr>
                <w:color w:val="000000"/>
              </w:rPr>
            </w:pP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01FC" w:rsidRPr="00E624FA" w:rsidRDefault="006A01FC" w:rsidP="006A01FC">
            <w:pPr>
              <w:jc w:val="center"/>
              <w:rPr>
                <w:color w:val="000000"/>
              </w:rPr>
            </w:pPr>
            <w:r w:rsidRPr="00E624FA">
              <w:rPr>
                <w:color w:val="000000"/>
              </w:rPr>
              <w:t xml:space="preserve">vyššia </w:t>
            </w:r>
            <w:r w:rsidR="00B73B5B" w:rsidRPr="00E624FA">
              <w:rPr>
                <w:color w:val="000000"/>
              </w:rPr>
              <w:t xml:space="preserve">alebo rovná </w:t>
            </w:r>
            <w:r w:rsidRPr="00E624FA">
              <w:rPr>
                <w:color w:val="000000"/>
              </w:rPr>
              <w:t xml:space="preserve">ako </w:t>
            </w:r>
            <w:ins w:id="26" w:author="Autor">
              <w:r w:rsidR="00124861">
                <w:rPr>
                  <w:color w:val="000000"/>
                </w:rPr>
                <w:t>75</w:t>
              </w:r>
            </w:ins>
            <w:del w:id="27" w:author="Autor">
              <w:r w:rsidR="00411AF5" w:rsidRPr="00E624FA" w:rsidDel="00124861">
                <w:rPr>
                  <w:color w:val="000000"/>
                </w:rPr>
                <w:delText>4</w:delText>
              </w:r>
              <w:r w:rsidR="007F7CF2" w:rsidRPr="00E624FA" w:rsidDel="00124861">
                <w:rPr>
                  <w:color w:val="000000"/>
                </w:rPr>
                <w:delText>0</w:delText>
              </w:r>
            </w:del>
            <w:r w:rsidRPr="00E624FA">
              <w:rPr>
                <w:color w:val="000000"/>
              </w:rPr>
              <w:t xml:space="preserve"> tisíc</w:t>
            </w:r>
            <w:r w:rsidR="00411AF5" w:rsidRPr="00E624FA">
              <w:rPr>
                <w:color w:val="000000"/>
              </w:rPr>
              <w:t xml:space="preserve"> a nižšia ako </w:t>
            </w:r>
            <w:ins w:id="28" w:author="Autor">
              <w:r w:rsidR="00124861">
                <w:rPr>
                  <w:color w:val="000000"/>
                </w:rPr>
                <w:t>100</w:t>
              </w:r>
            </w:ins>
            <w:del w:id="29" w:author="Autor">
              <w:r w:rsidR="00411AF5" w:rsidRPr="00E624FA" w:rsidDel="00124861">
                <w:rPr>
                  <w:color w:val="000000"/>
                </w:rPr>
                <w:delText>90</w:delText>
              </w:r>
            </w:del>
            <w:r w:rsidR="00D776A6" w:rsidRPr="00E624FA">
              <w:rPr>
                <w:color w:val="000000"/>
              </w:rPr>
              <w:t xml:space="preserve"> tisíc</w:t>
            </w:r>
            <w:r w:rsidRPr="00E624FA">
              <w:rPr>
                <w:color w:val="000000"/>
              </w:rPr>
              <w:t xml:space="preserve"> €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01FC" w:rsidRPr="00E624FA" w:rsidRDefault="006A01FC" w:rsidP="006A01FC">
            <w:pPr>
              <w:jc w:val="center"/>
              <w:rPr>
                <w:color w:val="000000"/>
              </w:rPr>
            </w:pPr>
            <w:r w:rsidRPr="00E624FA">
              <w:rPr>
                <w:color w:val="000000"/>
              </w:rPr>
              <w:t>1</w:t>
            </w:r>
          </w:p>
        </w:tc>
      </w:tr>
      <w:tr w:rsidR="006A01FC" w:rsidRPr="006A01FC" w:rsidTr="00E624FA">
        <w:trPr>
          <w:trHeight w:val="300"/>
        </w:trPr>
        <w:tc>
          <w:tcPr>
            <w:tcW w:w="33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01FC" w:rsidRPr="00E624FA" w:rsidRDefault="006A01FC" w:rsidP="006A01FC">
            <w:pPr>
              <w:rPr>
                <w:b/>
                <w:bCs/>
                <w:color w:val="000000"/>
              </w:rPr>
            </w:pPr>
          </w:p>
        </w:tc>
        <w:tc>
          <w:tcPr>
            <w:tcW w:w="2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01FC" w:rsidRPr="00E624FA" w:rsidRDefault="006A01FC" w:rsidP="00E624FA">
            <w:pPr>
              <w:jc w:val="center"/>
              <w:rPr>
                <w:color w:val="000000"/>
              </w:rPr>
            </w:pP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01FC" w:rsidRPr="00E624FA" w:rsidRDefault="007F7CF2" w:rsidP="006A01FC">
            <w:pPr>
              <w:jc w:val="center"/>
              <w:rPr>
                <w:color w:val="000000"/>
              </w:rPr>
            </w:pPr>
            <w:r w:rsidRPr="00E624FA">
              <w:rPr>
                <w:color w:val="000000"/>
              </w:rPr>
              <w:t>do 1</w:t>
            </w:r>
            <w:ins w:id="30" w:author="Autor">
              <w:r w:rsidR="007B17B7">
                <w:rPr>
                  <w:color w:val="000000"/>
                </w:rPr>
                <w:t>44</w:t>
              </w:r>
            </w:ins>
            <w:del w:id="31" w:author="Autor">
              <w:r w:rsidRPr="00E624FA" w:rsidDel="007B17B7">
                <w:rPr>
                  <w:color w:val="000000"/>
                </w:rPr>
                <w:delText>35</w:delText>
              </w:r>
            </w:del>
            <w:r w:rsidRPr="00E624FA">
              <w:rPr>
                <w:color w:val="000000"/>
              </w:rPr>
              <w:t xml:space="preserve"> tisíc €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01FC" w:rsidRPr="00E624FA" w:rsidRDefault="006A01FC" w:rsidP="006A01FC">
            <w:pPr>
              <w:jc w:val="center"/>
              <w:rPr>
                <w:color w:val="000000"/>
              </w:rPr>
            </w:pPr>
            <w:r w:rsidRPr="00E624FA">
              <w:rPr>
                <w:color w:val="000000"/>
              </w:rPr>
              <w:t>3</w:t>
            </w:r>
          </w:p>
        </w:tc>
      </w:tr>
      <w:tr w:rsidR="000728C5" w:rsidRPr="006A01FC" w:rsidTr="00E624FA">
        <w:trPr>
          <w:trHeight w:val="474"/>
        </w:trPr>
        <w:tc>
          <w:tcPr>
            <w:tcW w:w="33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28C5" w:rsidRPr="00E624FA" w:rsidRDefault="000728C5" w:rsidP="006A01FC">
            <w:pPr>
              <w:rPr>
                <w:b/>
                <w:bCs/>
                <w:color w:val="000000"/>
              </w:rPr>
            </w:pPr>
          </w:p>
        </w:tc>
        <w:tc>
          <w:tcPr>
            <w:tcW w:w="2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8C5" w:rsidRPr="00E624FA" w:rsidRDefault="000728C5" w:rsidP="00A670C0">
            <w:pPr>
              <w:jc w:val="center"/>
              <w:rPr>
                <w:color w:val="000000"/>
              </w:rPr>
            </w:pPr>
            <w:r w:rsidRPr="00E624FA">
              <w:rPr>
                <w:color w:val="000000"/>
              </w:rPr>
              <w:t>Práce</w:t>
            </w:r>
          </w:p>
        </w:tc>
        <w:tc>
          <w:tcPr>
            <w:tcW w:w="2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28C5" w:rsidRPr="00E624FA" w:rsidRDefault="000728C5" w:rsidP="006A01FC">
            <w:pPr>
              <w:jc w:val="center"/>
              <w:rPr>
                <w:color w:val="000000"/>
              </w:rPr>
            </w:pPr>
          </w:p>
          <w:p w:rsidR="000728C5" w:rsidRPr="00E624FA" w:rsidRDefault="000728C5" w:rsidP="006A01FC">
            <w:pPr>
              <w:jc w:val="center"/>
              <w:rPr>
                <w:color w:val="000000"/>
              </w:rPr>
            </w:pPr>
          </w:p>
          <w:p w:rsidR="000728C5" w:rsidRPr="00E624FA" w:rsidRDefault="000728C5" w:rsidP="006A01FC">
            <w:pPr>
              <w:jc w:val="center"/>
              <w:rPr>
                <w:color w:val="000000"/>
              </w:rPr>
            </w:pPr>
            <w:r w:rsidRPr="00E624FA">
              <w:rPr>
                <w:color w:val="000000"/>
              </w:rPr>
              <w:t xml:space="preserve">do </w:t>
            </w:r>
            <w:ins w:id="32" w:author="Autor">
              <w:r w:rsidR="00124861">
                <w:rPr>
                  <w:color w:val="000000"/>
                </w:rPr>
                <w:t>4</w:t>
              </w:r>
            </w:ins>
            <w:del w:id="33" w:author="Autor">
              <w:r w:rsidRPr="00E624FA" w:rsidDel="00124861">
                <w:rPr>
                  <w:color w:val="000000"/>
                </w:rPr>
                <w:delText>2</w:delText>
              </w:r>
            </w:del>
            <w:r w:rsidRPr="00E624FA">
              <w:rPr>
                <w:color w:val="000000"/>
              </w:rPr>
              <w:t>00 tisíc €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28C5" w:rsidRPr="00E624FA" w:rsidRDefault="000728C5">
            <w:pPr>
              <w:rPr>
                <w:color w:val="000000"/>
              </w:rPr>
            </w:pPr>
          </w:p>
          <w:p w:rsidR="000728C5" w:rsidRPr="00E624FA" w:rsidRDefault="000728C5" w:rsidP="006A01FC">
            <w:pPr>
              <w:jc w:val="center"/>
              <w:rPr>
                <w:color w:val="000000"/>
              </w:rPr>
            </w:pPr>
          </w:p>
          <w:p w:rsidR="000728C5" w:rsidRPr="00E624FA" w:rsidRDefault="000728C5" w:rsidP="000728C5">
            <w:pPr>
              <w:jc w:val="center"/>
              <w:rPr>
                <w:color w:val="000000"/>
              </w:rPr>
            </w:pPr>
            <w:r w:rsidRPr="00E624FA">
              <w:rPr>
                <w:color w:val="000000"/>
              </w:rPr>
              <w:t>0</w:t>
            </w:r>
          </w:p>
        </w:tc>
      </w:tr>
      <w:tr w:rsidR="006A01FC" w:rsidRPr="006A01FC" w:rsidTr="00E624FA">
        <w:trPr>
          <w:trHeight w:val="300"/>
        </w:trPr>
        <w:tc>
          <w:tcPr>
            <w:tcW w:w="33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01FC" w:rsidRPr="00E624FA" w:rsidRDefault="006A01FC" w:rsidP="006A01FC">
            <w:pPr>
              <w:rPr>
                <w:b/>
                <w:bCs/>
                <w:color w:val="000000"/>
              </w:rPr>
            </w:pPr>
          </w:p>
        </w:tc>
        <w:tc>
          <w:tcPr>
            <w:tcW w:w="2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01FC" w:rsidRPr="00E624FA" w:rsidRDefault="006A01FC" w:rsidP="00E624FA">
            <w:pPr>
              <w:jc w:val="center"/>
              <w:rPr>
                <w:color w:val="000000"/>
              </w:rPr>
            </w:pPr>
          </w:p>
        </w:tc>
        <w:tc>
          <w:tcPr>
            <w:tcW w:w="2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01FC" w:rsidRPr="00E624FA" w:rsidRDefault="006A01FC" w:rsidP="00163DC2">
            <w:pPr>
              <w:jc w:val="center"/>
              <w:rPr>
                <w:color w:val="000000"/>
              </w:rPr>
            </w:pPr>
            <w:r w:rsidRPr="00E624FA">
              <w:rPr>
                <w:color w:val="000000"/>
              </w:rPr>
              <w:t xml:space="preserve">vyššia </w:t>
            </w:r>
            <w:r w:rsidR="00B73B5B" w:rsidRPr="00E624FA">
              <w:rPr>
                <w:color w:val="000000"/>
              </w:rPr>
              <w:t xml:space="preserve">alebo rovná </w:t>
            </w:r>
            <w:r w:rsidRPr="00E624FA">
              <w:rPr>
                <w:color w:val="000000"/>
              </w:rPr>
              <w:t xml:space="preserve">ako </w:t>
            </w:r>
            <w:ins w:id="34" w:author="Autor">
              <w:r w:rsidR="00124861">
                <w:rPr>
                  <w:color w:val="000000"/>
                </w:rPr>
                <w:t>4</w:t>
              </w:r>
            </w:ins>
            <w:del w:id="35" w:author="Autor">
              <w:r w:rsidR="00B73B5B" w:rsidRPr="00E624FA" w:rsidDel="00124861">
                <w:rPr>
                  <w:color w:val="000000"/>
                </w:rPr>
                <w:delText>2</w:delText>
              </w:r>
            </w:del>
            <w:r w:rsidR="00B73B5B" w:rsidRPr="00E624FA">
              <w:rPr>
                <w:color w:val="000000"/>
              </w:rPr>
              <w:t xml:space="preserve">00 tisíc a nižšia </w:t>
            </w:r>
            <w:r w:rsidR="000728C5" w:rsidRPr="00E624FA">
              <w:rPr>
                <w:color w:val="000000"/>
              </w:rPr>
              <w:t xml:space="preserve">ako </w:t>
            </w:r>
            <w:r w:rsidR="00163DC2" w:rsidRPr="00E624FA">
              <w:rPr>
                <w:color w:val="000000"/>
              </w:rPr>
              <w:t>1</w:t>
            </w:r>
            <w:r w:rsidR="000728C5" w:rsidRPr="00E624FA">
              <w:rPr>
                <w:color w:val="000000"/>
              </w:rPr>
              <w:t> 000 000</w:t>
            </w:r>
            <w:r w:rsidRPr="00E624FA">
              <w:rPr>
                <w:color w:val="000000"/>
              </w:rPr>
              <w:t xml:space="preserve"> €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01FC" w:rsidRPr="00E624FA" w:rsidRDefault="00163DC2" w:rsidP="006A01FC">
            <w:pPr>
              <w:jc w:val="center"/>
              <w:rPr>
                <w:color w:val="000000"/>
              </w:rPr>
            </w:pPr>
            <w:r w:rsidRPr="00E624FA">
              <w:rPr>
                <w:color w:val="000000"/>
              </w:rPr>
              <w:t>3</w:t>
            </w:r>
          </w:p>
        </w:tc>
      </w:tr>
      <w:tr w:rsidR="00CB118E" w:rsidRPr="006A01FC" w:rsidTr="00CB118E">
        <w:trPr>
          <w:trHeight w:val="300"/>
        </w:trPr>
        <w:tc>
          <w:tcPr>
            <w:tcW w:w="33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01FC" w:rsidRPr="00E624FA" w:rsidRDefault="006A01FC" w:rsidP="006A01FC">
            <w:pPr>
              <w:rPr>
                <w:b/>
                <w:bCs/>
                <w:color w:val="000000"/>
              </w:rPr>
            </w:pPr>
          </w:p>
        </w:tc>
        <w:tc>
          <w:tcPr>
            <w:tcW w:w="2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01FC" w:rsidRPr="00E624FA" w:rsidRDefault="006A01FC" w:rsidP="00E624FA">
            <w:pPr>
              <w:jc w:val="center"/>
              <w:rPr>
                <w:color w:val="000000"/>
              </w:rPr>
            </w:pPr>
          </w:p>
        </w:tc>
        <w:tc>
          <w:tcPr>
            <w:tcW w:w="2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01FC" w:rsidRPr="00E624FA" w:rsidRDefault="00163DC2" w:rsidP="006A01FC">
            <w:pPr>
              <w:jc w:val="center"/>
              <w:rPr>
                <w:color w:val="000000"/>
              </w:rPr>
            </w:pPr>
            <w:r w:rsidRPr="00E624FA">
              <w:rPr>
                <w:color w:val="000000"/>
              </w:rPr>
              <w:t xml:space="preserve">do 5 </w:t>
            </w:r>
            <w:ins w:id="36" w:author="Autor">
              <w:r w:rsidR="007B17B7">
                <w:rPr>
                  <w:color w:val="000000"/>
                </w:rPr>
                <w:t>548</w:t>
              </w:r>
            </w:ins>
            <w:del w:id="37" w:author="Autor">
              <w:r w:rsidRPr="00E624FA" w:rsidDel="007B17B7">
                <w:rPr>
                  <w:color w:val="000000"/>
                </w:rPr>
                <w:delText>225</w:delText>
              </w:r>
            </w:del>
            <w:r w:rsidRPr="00E624FA">
              <w:rPr>
                <w:color w:val="000000"/>
              </w:rPr>
              <w:t xml:space="preserve"> 000</w:t>
            </w:r>
            <w:r w:rsidRPr="00E624FA" w:rsidDel="00163DC2">
              <w:rPr>
                <w:color w:val="000000"/>
              </w:rPr>
              <w:t xml:space="preserve"> </w:t>
            </w:r>
            <w:r w:rsidRPr="00E624FA">
              <w:rPr>
                <w:color w:val="000000"/>
              </w:rPr>
              <w:t>€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01FC" w:rsidRPr="00E624FA" w:rsidRDefault="00163DC2" w:rsidP="00FA78B2">
            <w:pPr>
              <w:jc w:val="center"/>
              <w:rPr>
                <w:color w:val="000000"/>
              </w:rPr>
            </w:pPr>
            <w:r w:rsidRPr="00E624FA">
              <w:rPr>
                <w:color w:val="000000"/>
              </w:rPr>
              <w:t>5</w:t>
            </w:r>
          </w:p>
        </w:tc>
      </w:tr>
      <w:tr w:rsidR="006A01FC" w:rsidRPr="006A01FC" w:rsidTr="00E624FA">
        <w:trPr>
          <w:trHeight w:val="300"/>
        </w:trPr>
        <w:tc>
          <w:tcPr>
            <w:tcW w:w="33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1FC" w:rsidRPr="00E624FA" w:rsidRDefault="00395B76" w:rsidP="006A01FC">
            <w:pPr>
              <w:rPr>
                <w:b/>
                <w:bCs/>
                <w:color w:val="000000"/>
              </w:rPr>
            </w:pPr>
            <w:r w:rsidRPr="00A670C0">
              <w:rPr>
                <w:color w:val="000000"/>
              </w:rPr>
              <w:t>Bol použitý postup podľa § 116 ZVO?</w:t>
            </w:r>
          </w:p>
        </w:tc>
        <w:tc>
          <w:tcPr>
            <w:tcW w:w="2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1FC" w:rsidRPr="00E624FA" w:rsidRDefault="00CE32E8" w:rsidP="00A670C0">
            <w:pPr>
              <w:jc w:val="center"/>
              <w:rPr>
                <w:color w:val="000000"/>
              </w:rPr>
            </w:pPr>
            <w:r w:rsidRPr="00E624FA">
              <w:rPr>
                <w:color w:val="000000"/>
              </w:rPr>
              <w:t>Tovary/Služby/Práce</w:t>
            </w:r>
            <w:r w:rsidRPr="00E624FA" w:rsidDel="007F7CF2">
              <w:rPr>
                <w:color w:val="000000"/>
              </w:rPr>
              <w:t xml:space="preserve"> 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01FC" w:rsidRPr="00E624FA" w:rsidRDefault="00CE32E8" w:rsidP="006A01FC">
            <w:pPr>
              <w:jc w:val="center"/>
              <w:rPr>
                <w:color w:val="000000"/>
              </w:rPr>
            </w:pPr>
            <w:r w:rsidRPr="00E624FA">
              <w:rPr>
                <w:color w:val="000000"/>
              </w:rPr>
              <w:t>áno / nie</w:t>
            </w:r>
            <w:r w:rsidRPr="00E624FA" w:rsidDel="00CE32E8">
              <w:rPr>
                <w:color w:val="000000"/>
              </w:rPr>
              <w:t xml:space="preserve"> 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01FC" w:rsidRPr="00E624FA" w:rsidRDefault="00CE32E8" w:rsidP="00FA78B2">
            <w:pPr>
              <w:jc w:val="center"/>
              <w:rPr>
                <w:color w:val="000000"/>
              </w:rPr>
            </w:pPr>
            <w:r w:rsidRPr="00E624FA">
              <w:rPr>
                <w:color w:val="000000"/>
              </w:rPr>
              <w:t>6/0</w:t>
            </w:r>
          </w:p>
        </w:tc>
      </w:tr>
      <w:tr w:rsidR="006A01FC" w:rsidRPr="006A01FC" w:rsidTr="00E624FA">
        <w:trPr>
          <w:trHeight w:val="300"/>
        </w:trPr>
        <w:tc>
          <w:tcPr>
            <w:tcW w:w="33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1FC" w:rsidRPr="00E624FA" w:rsidRDefault="00395B76" w:rsidP="006A01FC">
            <w:pPr>
              <w:rPr>
                <w:b/>
                <w:bCs/>
                <w:color w:val="000000"/>
              </w:rPr>
            </w:pPr>
            <w:r w:rsidRPr="00A670C0">
              <w:rPr>
                <w:color w:val="000000"/>
              </w:rPr>
              <w:t>Bolo VO predmetom prvej a/alebo druhej ex ante finančnej kontroly?</w:t>
            </w:r>
          </w:p>
        </w:tc>
        <w:tc>
          <w:tcPr>
            <w:tcW w:w="2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1FC" w:rsidRPr="00E624FA" w:rsidRDefault="006A01FC" w:rsidP="00E624FA">
            <w:pPr>
              <w:jc w:val="center"/>
              <w:rPr>
                <w:color w:val="000000"/>
              </w:rPr>
            </w:pPr>
            <w:r w:rsidRPr="00E624FA">
              <w:rPr>
                <w:color w:val="000000"/>
              </w:rPr>
              <w:t>Tovary/Služby/Práce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01FC" w:rsidRPr="00E624FA" w:rsidRDefault="006A01FC" w:rsidP="006A01FC">
            <w:pPr>
              <w:jc w:val="center"/>
              <w:rPr>
                <w:color w:val="000000"/>
              </w:rPr>
            </w:pPr>
            <w:r w:rsidRPr="00E624FA">
              <w:rPr>
                <w:color w:val="000000"/>
              </w:rPr>
              <w:t>áno / nie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01FC" w:rsidRPr="00E624FA" w:rsidRDefault="00967A27" w:rsidP="00FA78B2">
            <w:pPr>
              <w:jc w:val="center"/>
              <w:rPr>
                <w:color w:val="000000"/>
              </w:rPr>
            </w:pPr>
            <w:r w:rsidRPr="00E624FA">
              <w:rPr>
                <w:color w:val="000000"/>
              </w:rPr>
              <w:t>-3</w:t>
            </w:r>
            <w:r w:rsidR="00142DEC" w:rsidRPr="00E624FA">
              <w:rPr>
                <w:color w:val="000000"/>
              </w:rPr>
              <w:t>/</w:t>
            </w:r>
            <w:r w:rsidRPr="00E624FA">
              <w:rPr>
                <w:color w:val="000000"/>
              </w:rPr>
              <w:t>3</w:t>
            </w:r>
          </w:p>
        </w:tc>
      </w:tr>
      <w:tr w:rsidR="008C0EE5" w:rsidRPr="006A01FC" w:rsidTr="00E624FA">
        <w:trPr>
          <w:trHeight w:val="300"/>
        </w:trPr>
        <w:tc>
          <w:tcPr>
            <w:tcW w:w="334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EE5" w:rsidRPr="00A670C0" w:rsidRDefault="008C0EE5" w:rsidP="006A01FC">
            <w:pPr>
              <w:rPr>
                <w:color w:val="000000"/>
              </w:rPr>
            </w:pPr>
            <w:r w:rsidRPr="00A670C0">
              <w:rPr>
                <w:color w:val="000000"/>
              </w:rPr>
              <w:t>Koľko ponúk bolo v rámci daného VO predložených?</w:t>
            </w:r>
          </w:p>
        </w:tc>
        <w:tc>
          <w:tcPr>
            <w:tcW w:w="2843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0EE5" w:rsidRPr="00E624FA" w:rsidRDefault="008C0EE5" w:rsidP="00E624FA">
            <w:pPr>
              <w:jc w:val="center"/>
              <w:rPr>
                <w:color w:val="000000"/>
              </w:rPr>
            </w:pPr>
            <w:r w:rsidRPr="00E624FA">
              <w:rPr>
                <w:color w:val="000000"/>
              </w:rPr>
              <w:t>Tovary/Služby/Práce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C0EE5" w:rsidRPr="00E624FA" w:rsidRDefault="008C0EE5" w:rsidP="006A01FC">
            <w:pPr>
              <w:jc w:val="center"/>
              <w:rPr>
                <w:color w:val="000000"/>
              </w:rPr>
            </w:pPr>
            <w:r w:rsidRPr="00E624FA">
              <w:rPr>
                <w:color w:val="000000"/>
              </w:rPr>
              <w:t>1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C0EE5" w:rsidRPr="00E624FA" w:rsidRDefault="008C0EE5" w:rsidP="00FA78B2">
            <w:pPr>
              <w:jc w:val="center"/>
              <w:rPr>
                <w:color w:val="000000"/>
              </w:rPr>
            </w:pPr>
            <w:r w:rsidRPr="00E624FA">
              <w:rPr>
                <w:color w:val="000000"/>
              </w:rPr>
              <w:t>1</w:t>
            </w:r>
            <w:r w:rsidR="008C65CC">
              <w:rPr>
                <w:color w:val="000000"/>
              </w:rPr>
              <w:t>9</w:t>
            </w:r>
          </w:p>
        </w:tc>
      </w:tr>
      <w:tr w:rsidR="008C0EE5" w:rsidRPr="006A01FC" w:rsidTr="00E624FA">
        <w:trPr>
          <w:trHeight w:val="300"/>
        </w:trPr>
        <w:tc>
          <w:tcPr>
            <w:tcW w:w="33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EE5" w:rsidRPr="00E624FA" w:rsidRDefault="008C0EE5" w:rsidP="006A01FC">
            <w:pPr>
              <w:rPr>
                <w:color w:val="000000"/>
              </w:rPr>
            </w:pPr>
          </w:p>
        </w:tc>
        <w:tc>
          <w:tcPr>
            <w:tcW w:w="284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0EE5" w:rsidRPr="00E624FA" w:rsidRDefault="008C0EE5" w:rsidP="00E624FA">
            <w:pPr>
              <w:jc w:val="center"/>
              <w:rPr>
                <w:color w:val="000000"/>
              </w:rPr>
            </w:pP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C0EE5" w:rsidRPr="00E624FA" w:rsidRDefault="008C0EE5" w:rsidP="005E7852">
            <w:pPr>
              <w:jc w:val="center"/>
              <w:rPr>
                <w:color w:val="000000"/>
              </w:rPr>
            </w:pPr>
            <w:r w:rsidRPr="00E624FA">
              <w:rPr>
                <w:color w:val="000000"/>
              </w:rPr>
              <w:t>2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C0EE5" w:rsidRPr="00E624FA" w:rsidRDefault="008C0EE5" w:rsidP="005E7852">
            <w:pPr>
              <w:jc w:val="center"/>
              <w:rPr>
                <w:color w:val="000000"/>
              </w:rPr>
            </w:pPr>
            <w:r w:rsidRPr="00E624FA">
              <w:rPr>
                <w:color w:val="000000"/>
              </w:rPr>
              <w:t>5</w:t>
            </w:r>
          </w:p>
        </w:tc>
      </w:tr>
      <w:tr w:rsidR="008C0EE5" w:rsidRPr="006A01FC" w:rsidTr="00E624FA">
        <w:trPr>
          <w:trHeight w:val="300"/>
        </w:trPr>
        <w:tc>
          <w:tcPr>
            <w:tcW w:w="33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EE5" w:rsidRPr="00E624FA" w:rsidRDefault="008C0EE5" w:rsidP="006A01FC">
            <w:pPr>
              <w:rPr>
                <w:b/>
                <w:bCs/>
                <w:color w:val="000000"/>
              </w:rPr>
            </w:pPr>
          </w:p>
        </w:tc>
        <w:tc>
          <w:tcPr>
            <w:tcW w:w="284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EE5" w:rsidRPr="00E624FA" w:rsidRDefault="008C0EE5" w:rsidP="00E624FA">
            <w:pPr>
              <w:jc w:val="center"/>
              <w:rPr>
                <w:color w:val="000000"/>
              </w:rPr>
            </w:pP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0EE5" w:rsidRPr="00E624FA" w:rsidRDefault="008C0EE5" w:rsidP="006A01FC">
            <w:pPr>
              <w:jc w:val="center"/>
              <w:rPr>
                <w:color w:val="000000"/>
              </w:rPr>
            </w:pPr>
            <w:r w:rsidRPr="00E624FA">
              <w:rPr>
                <w:color w:val="000000"/>
              </w:rPr>
              <w:t xml:space="preserve">3 a viac 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0EE5" w:rsidRPr="00E624FA" w:rsidRDefault="008C0EE5" w:rsidP="006A01FC">
            <w:pPr>
              <w:jc w:val="center"/>
              <w:rPr>
                <w:color w:val="000000"/>
              </w:rPr>
            </w:pPr>
            <w:r w:rsidRPr="00E624FA">
              <w:rPr>
                <w:color w:val="000000"/>
              </w:rPr>
              <w:t>0</w:t>
            </w:r>
          </w:p>
        </w:tc>
      </w:tr>
      <w:tr w:rsidR="006A01FC" w:rsidRPr="006A01FC" w:rsidTr="00E624FA">
        <w:trPr>
          <w:trHeight w:val="300"/>
        </w:trPr>
        <w:tc>
          <w:tcPr>
            <w:tcW w:w="33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1FC" w:rsidRPr="00E624FA" w:rsidRDefault="00967A27" w:rsidP="00FA7E89">
            <w:pPr>
              <w:rPr>
                <w:b/>
                <w:bCs/>
                <w:color w:val="000000"/>
              </w:rPr>
            </w:pPr>
            <w:r w:rsidRPr="00A670C0">
              <w:rPr>
                <w:color w:val="000000"/>
              </w:rPr>
              <w:t>Boli použité viac ako dve podmienky účasti podľa § 33 ZVO?</w:t>
            </w:r>
          </w:p>
        </w:tc>
        <w:tc>
          <w:tcPr>
            <w:tcW w:w="2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1FC" w:rsidRPr="00E624FA" w:rsidRDefault="006A01FC" w:rsidP="00E624FA">
            <w:pPr>
              <w:jc w:val="center"/>
              <w:rPr>
                <w:color w:val="000000"/>
              </w:rPr>
            </w:pPr>
            <w:r w:rsidRPr="00E624FA">
              <w:rPr>
                <w:color w:val="000000"/>
              </w:rPr>
              <w:t>Tovary/Služby/Práce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01FC" w:rsidRPr="00E624FA" w:rsidRDefault="006A01FC" w:rsidP="006A01FC">
            <w:pPr>
              <w:jc w:val="center"/>
              <w:rPr>
                <w:color w:val="000000"/>
              </w:rPr>
            </w:pPr>
            <w:r w:rsidRPr="00E624FA">
              <w:rPr>
                <w:color w:val="000000"/>
              </w:rPr>
              <w:t>áno / nie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01FC" w:rsidRPr="00E624FA" w:rsidRDefault="00967A27" w:rsidP="006A01FC">
            <w:pPr>
              <w:jc w:val="center"/>
              <w:rPr>
                <w:color w:val="000000"/>
              </w:rPr>
            </w:pPr>
            <w:r w:rsidRPr="00E624FA">
              <w:rPr>
                <w:color w:val="000000"/>
              </w:rPr>
              <w:t>2</w:t>
            </w:r>
            <w:r w:rsidR="00142DEC" w:rsidRPr="00E624FA">
              <w:rPr>
                <w:color w:val="000000"/>
              </w:rPr>
              <w:t>/0</w:t>
            </w:r>
          </w:p>
        </w:tc>
      </w:tr>
      <w:tr w:rsidR="006A01FC" w:rsidRPr="006A01FC" w:rsidTr="00E624FA">
        <w:trPr>
          <w:trHeight w:val="300"/>
        </w:trPr>
        <w:tc>
          <w:tcPr>
            <w:tcW w:w="33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1FC" w:rsidRPr="00E624FA" w:rsidRDefault="00967A27" w:rsidP="006A01FC">
            <w:pPr>
              <w:rPr>
                <w:b/>
                <w:bCs/>
                <w:color w:val="000000"/>
              </w:rPr>
            </w:pPr>
            <w:r w:rsidRPr="00A670C0">
              <w:rPr>
                <w:color w:val="000000"/>
              </w:rPr>
              <w:t>Boli použité viac ako dve podmienky účasti podľa § 34 ZVO?</w:t>
            </w:r>
          </w:p>
        </w:tc>
        <w:tc>
          <w:tcPr>
            <w:tcW w:w="2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1FC" w:rsidRPr="00E624FA" w:rsidRDefault="006A01FC" w:rsidP="00E624FA">
            <w:pPr>
              <w:jc w:val="center"/>
              <w:rPr>
                <w:color w:val="000000"/>
              </w:rPr>
            </w:pPr>
            <w:r w:rsidRPr="00E624FA">
              <w:rPr>
                <w:color w:val="000000"/>
              </w:rPr>
              <w:t>Tovary/Služby/Práce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01FC" w:rsidRPr="00E624FA" w:rsidRDefault="006A01FC" w:rsidP="006A01FC">
            <w:pPr>
              <w:jc w:val="center"/>
              <w:rPr>
                <w:color w:val="000000"/>
              </w:rPr>
            </w:pPr>
            <w:r w:rsidRPr="00E624FA">
              <w:rPr>
                <w:color w:val="000000"/>
              </w:rPr>
              <w:t>áno / nie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01FC" w:rsidRPr="00E624FA" w:rsidRDefault="00967A27" w:rsidP="006A01FC">
            <w:pPr>
              <w:jc w:val="center"/>
              <w:rPr>
                <w:color w:val="000000"/>
              </w:rPr>
            </w:pPr>
            <w:r w:rsidRPr="00E624FA">
              <w:rPr>
                <w:color w:val="000000"/>
              </w:rPr>
              <w:t>2</w:t>
            </w:r>
            <w:r w:rsidR="00142DEC" w:rsidRPr="00E624FA">
              <w:rPr>
                <w:color w:val="000000"/>
              </w:rPr>
              <w:t>/0</w:t>
            </w:r>
          </w:p>
        </w:tc>
      </w:tr>
      <w:tr w:rsidR="006A01FC" w:rsidRPr="006A01FC" w:rsidDel="00124861" w:rsidTr="00E624FA">
        <w:trPr>
          <w:trHeight w:val="300"/>
          <w:del w:id="38" w:author="Autor"/>
        </w:trPr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1FC" w:rsidRPr="00E624FA" w:rsidDel="00124861" w:rsidRDefault="00967A27" w:rsidP="008B0044">
            <w:pPr>
              <w:rPr>
                <w:del w:id="39" w:author="Autor"/>
                <w:b/>
                <w:bCs/>
                <w:color w:val="000000"/>
              </w:rPr>
            </w:pPr>
            <w:del w:id="40" w:author="Autor">
              <w:r w:rsidRPr="00A670C0" w:rsidDel="00124861">
                <w:rPr>
                  <w:color w:val="000000"/>
                </w:rPr>
                <w:delText>Bolo použité</w:delText>
              </w:r>
              <w:r w:rsidR="008B0044" w:rsidDel="00124861">
                <w:rPr>
                  <w:color w:val="000000"/>
                </w:rPr>
                <w:delText xml:space="preserve"> aj iné kritérium ako najnižšia cena</w:delText>
              </w:r>
              <w:r w:rsidRPr="00A670C0" w:rsidDel="00124861">
                <w:rPr>
                  <w:color w:val="000000"/>
                </w:rPr>
                <w:delText>?</w:delText>
              </w:r>
            </w:del>
          </w:p>
        </w:tc>
        <w:tc>
          <w:tcPr>
            <w:tcW w:w="2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1FC" w:rsidRPr="00E624FA" w:rsidDel="00124861" w:rsidRDefault="006A01FC" w:rsidP="00E624FA">
            <w:pPr>
              <w:jc w:val="center"/>
              <w:rPr>
                <w:del w:id="41" w:author="Autor"/>
                <w:color w:val="000000"/>
              </w:rPr>
            </w:pPr>
            <w:del w:id="42" w:author="Autor">
              <w:r w:rsidRPr="00E624FA" w:rsidDel="00124861">
                <w:rPr>
                  <w:color w:val="000000"/>
                </w:rPr>
                <w:delText>Tovary/Služby/Práce</w:delText>
              </w:r>
            </w:del>
          </w:p>
        </w:tc>
        <w:tc>
          <w:tcPr>
            <w:tcW w:w="2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01FC" w:rsidRPr="00E624FA" w:rsidDel="00124861" w:rsidRDefault="006A01FC" w:rsidP="006A01FC">
            <w:pPr>
              <w:jc w:val="center"/>
              <w:rPr>
                <w:del w:id="43" w:author="Autor"/>
                <w:color w:val="000000"/>
              </w:rPr>
            </w:pPr>
            <w:del w:id="44" w:author="Autor">
              <w:r w:rsidRPr="00E624FA" w:rsidDel="00124861">
                <w:rPr>
                  <w:color w:val="000000"/>
                </w:rPr>
                <w:delText>áno / nie</w:delText>
              </w:r>
            </w:del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01FC" w:rsidRPr="00E624FA" w:rsidDel="00124861" w:rsidRDefault="00967A27" w:rsidP="006A01FC">
            <w:pPr>
              <w:jc w:val="center"/>
              <w:rPr>
                <w:del w:id="45" w:author="Autor"/>
                <w:color w:val="000000"/>
              </w:rPr>
            </w:pPr>
            <w:del w:id="46" w:author="Autor">
              <w:r w:rsidRPr="00E624FA" w:rsidDel="00124861">
                <w:rPr>
                  <w:color w:val="000000"/>
                </w:rPr>
                <w:delText>1</w:delText>
              </w:r>
              <w:r w:rsidR="00142DEC" w:rsidRPr="00E624FA" w:rsidDel="00124861">
                <w:rPr>
                  <w:color w:val="000000"/>
                </w:rPr>
                <w:delText>/0</w:delText>
              </w:r>
            </w:del>
          </w:p>
        </w:tc>
      </w:tr>
      <w:tr w:rsidR="006A01FC" w:rsidRPr="006A01FC" w:rsidTr="00E624FA">
        <w:trPr>
          <w:trHeight w:val="300"/>
        </w:trPr>
        <w:tc>
          <w:tcPr>
            <w:tcW w:w="33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1FC" w:rsidRPr="00E624FA" w:rsidRDefault="00967A27" w:rsidP="009C468C">
            <w:pPr>
              <w:rPr>
                <w:b/>
                <w:bCs/>
                <w:color w:val="000000"/>
              </w:rPr>
            </w:pPr>
            <w:r w:rsidRPr="00A670C0">
              <w:rPr>
                <w:color w:val="000000"/>
              </w:rPr>
              <w:t>Bola vylúčená</w:t>
            </w:r>
            <w:del w:id="47" w:author="Autor">
              <w:r w:rsidRPr="00A670C0" w:rsidDel="009C468C">
                <w:rPr>
                  <w:color w:val="000000"/>
                </w:rPr>
                <w:delText>/neprijatá ponuka</w:delText>
              </w:r>
            </w:del>
            <w:r w:rsidRPr="00A670C0">
              <w:rPr>
                <w:color w:val="000000"/>
              </w:rPr>
              <w:t>?</w:t>
            </w:r>
          </w:p>
        </w:tc>
        <w:tc>
          <w:tcPr>
            <w:tcW w:w="2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1FC" w:rsidRPr="00E624FA" w:rsidRDefault="00967A27" w:rsidP="00E624FA">
            <w:pPr>
              <w:jc w:val="center"/>
              <w:rPr>
                <w:color w:val="000000"/>
              </w:rPr>
            </w:pPr>
            <w:r w:rsidRPr="00E624FA">
              <w:rPr>
                <w:color w:val="000000"/>
              </w:rPr>
              <w:t>Tovary/Služby/Práce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01FC" w:rsidRPr="00E624FA" w:rsidRDefault="006A01FC" w:rsidP="006A01FC">
            <w:pPr>
              <w:jc w:val="center"/>
              <w:rPr>
                <w:color w:val="000000"/>
              </w:rPr>
            </w:pPr>
            <w:r w:rsidRPr="00E624FA">
              <w:rPr>
                <w:color w:val="000000"/>
              </w:rPr>
              <w:t>áno / nie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01FC" w:rsidRPr="00E624FA" w:rsidRDefault="00CE32E8" w:rsidP="006A01FC">
            <w:pPr>
              <w:jc w:val="center"/>
              <w:rPr>
                <w:color w:val="000000"/>
              </w:rPr>
            </w:pPr>
            <w:r w:rsidRPr="00E624FA">
              <w:rPr>
                <w:color w:val="000000"/>
              </w:rPr>
              <w:t>5</w:t>
            </w:r>
            <w:r w:rsidR="00142DEC" w:rsidRPr="00E624FA">
              <w:rPr>
                <w:color w:val="000000"/>
              </w:rPr>
              <w:t>/0</w:t>
            </w:r>
          </w:p>
        </w:tc>
      </w:tr>
      <w:tr w:rsidR="006A01FC" w:rsidRPr="006A01FC" w:rsidTr="00E624FA">
        <w:trPr>
          <w:trHeight w:val="300"/>
        </w:trPr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1FC" w:rsidRPr="00E624FA" w:rsidRDefault="00967A27" w:rsidP="006A01FC">
            <w:pPr>
              <w:rPr>
                <w:b/>
                <w:bCs/>
                <w:color w:val="000000"/>
              </w:rPr>
            </w:pPr>
            <w:r w:rsidRPr="00A670C0">
              <w:rPr>
                <w:color w:val="000000"/>
              </w:rPr>
              <w:lastRenderedPageBreak/>
              <w:t>Došlo k vylúčeniu uchádzača z dôvodu mimoriadne nízkej ponuky?</w:t>
            </w:r>
          </w:p>
        </w:tc>
        <w:tc>
          <w:tcPr>
            <w:tcW w:w="2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1FC" w:rsidRPr="00E624FA" w:rsidRDefault="006A01FC" w:rsidP="00E624FA">
            <w:pPr>
              <w:jc w:val="center"/>
              <w:rPr>
                <w:color w:val="000000"/>
              </w:rPr>
            </w:pPr>
            <w:r w:rsidRPr="00E624FA">
              <w:rPr>
                <w:color w:val="000000"/>
              </w:rPr>
              <w:t>Tovary/Služby/Práce</w:t>
            </w:r>
          </w:p>
        </w:tc>
        <w:tc>
          <w:tcPr>
            <w:tcW w:w="2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01FC" w:rsidRPr="00E624FA" w:rsidRDefault="006A01FC" w:rsidP="006A01FC">
            <w:pPr>
              <w:jc w:val="center"/>
              <w:rPr>
                <w:color w:val="000000"/>
              </w:rPr>
            </w:pPr>
            <w:r w:rsidRPr="00E624FA">
              <w:rPr>
                <w:color w:val="000000"/>
              </w:rPr>
              <w:t>áno / nie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01FC" w:rsidRPr="00E624FA" w:rsidRDefault="00967A27" w:rsidP="00E421C4">
            <w:pPr>
              <w:jc w:val="center"/>
              <w:rPr>
                <w:color w:val="000000"/>
              </w:rPr>
            </w:pPr>
            <w:r w:rsidRPr="00E624FA">
              <w:rPr>
                <w:color w:val="000000"/>
              </w:rPr>
              <w:t>5</w:t>
            </w:r>
            <w:r w:rsidR="00142DEC" w:rsidRPr="00E624FA">
              <w:rPr>
                <w:color w:val="000000"/>
              </w:rPr>
              <w:t>/</w:t>
            </w:r>
            <w:r w:rsidRPr="00E624FA">
              <w:rPr>
                <w:color w:val="000000"/>
              </w:rPr>
              <w:t>0</w:t>
            </w:r>
          </w:p>
        </w:tc>
      </w:tr>
      <w:tr w:rsidR="00A17DF8" w:rsidRPr="006A01FC" w:rsidTr="00E624FA">
        <w:trPr>
          <w:trHeight w:val="828"/>
        </w:trPr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7DF8" w:rsidRPr="00E624FA" w:rsidRDefault="00A17DF8" w:rsidP="000728C5">
            <w:pPr>
              <w:rPr>
                <w:b/>
                <w:bCs/>
                <w:color w:val="000000"/>
              </w:rPr>
            </w:pPr>
            <w:r w:rsidRPr="00E624FA">
              <w:rPr>
                <w:bCs/>
                <w:color w:val="000000"/>
              </w:rPr>
              <w:t>Bol uplatnený revízny postup (žiadosť o</w:t>
            </w:r>
            <w:r>
              <w:rPr>
                <w:bCs/>
                <w:color w:val="000000"/>
              </w:rPr>
              <w:t> </w:t>
            </w:r>
            <w:r w:rsidRPr="00E624FA">
              <w:rPr>
                <w:bCs/>
                <w:color w:val="000000"/>
              </w:rPr>
              <w:t>nápravu</w:t>
            </w:r>
            <w:r>
              <w:rPr>
                <w:bCs/>
                <w:color w:val="000000"/>
              </w:rPr>
              <w:t>, ktorá bola zamietnutá</w:t>
            </w:r>
            <w:r w:rsidRPr="00E624FA">
              <w:rPr>
                <w:bCs/>
                <w:color w:val="000000"/>
              </w:rPr>
              <w:t xml:space="preserve"> a/alebo námietky)?</w:t>
            </w:r>
          </w:p>
        </w:tc>
        <w:tc>
          <w:tcPr>
            <w:tcW w:w="2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DF8" w:rsidRPr="00A17DF8" w:rsidRDefault="00A17DF8">
            <w:pPr>
              <w:jc w:val="center"/>
              <w:rPr>
                <w:color w:val="000000"/>
              </w:rPr>
            </w:pPr>
            <w:r w:rsidRPr="00E624FA">
              <w:rPr>
                <w:color w:val="000000"/>
              </w:rPr>
              <w:t>žiadosť o</w:t>
            </w:r>
            <w:r>
              <w:rPr>
                <w:color w:val="000000"/>
              </w:rPr>
              <w:t> </w:t>
            </w:r>
            <w:r w:rsidRPr="00E624FA">
              <w:rPr>
                <w:color w:val="000000"/>
              </w:rPr>
              <w:t>nápravu</w:t>
            </w:r>
            <w:r>
              <w:rPr>
                <w:color w:val="000000"/>
              </w:rPr>
              <w:t>, ktorá bola zamietnutá a/alebo</w:t>
            </w:r>
          </w:p>
          <w:p w:rsidR="00A17DF8" w:rsidRPr="00E624FA" w:rsidRDefault="00A17DF8" w:rsidP="00E624FA">
            <w:pPr>
              <w:jc w:val="center"/>
              <w:rPr>
                <w:color w:val="000000"/>
              </w:rPr>
            </w:pPr>
            <w:r w:rsidRPr="00E624FA">
              <w:rPr>
                <w:color w:val="000000"/>
              </w:rPr>
              <w:t>konanie o námietkach</w:t>
            </w:r>
          </w:p>
        </w:tc>
        <w:tc>
          <w:tcPr>
            <w:tcW w:w="2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17DF8" w:rsidRPr="00E624FA" w:rsidRDefault="00A17DF8" w:rsidP="006A01FC">
            <w:pPr>
              <w:jc w:val="center"/>
              <w:rPr>
                <w:color w:val="000000"/>
              </w:rPr>
            </w:pPr>
            <w:r w:rsidRPr="00E624FA">
              <w:rPr>
                <w:color w:val="000000"/>
              </w:rPr>
              <w:t>áno/nie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17DF8" w:rsidRPr="00E624FA" w:rsidRDefault="00A17DF8" w:rsidP="00A17DF8">
            <w:pPr>
              <w:jc w:val="center"/>
              <w:rPr>
                <w:color w:val="000000"/>
              </w:rPr>
            </w:pPr>
            <w:r w:rsidRPr="00E624FA">
              <w:rPr>
                <w:color w:val="000000"/>
              </w:rPr>
              <w:t>3/0</w:t>
            </w:r>
          </w:p>
        </w:tc>
      </w:tr>
    </w:tbl>
    <w:p w:rsidR="006A01FC" w:rsidRDefault="006A01FC" w:rsidP="00FA34A4">
      <w:pPr>
        <w:jc w:val="both"/>
        <w:rPr>
          <w:szCs w:val="20"/>
        </w:rPr>
      </w:pPr>
    </w:p>
    <w:p w:rsidR="00D66F59" w:rsidRDefault="00D66F59" w:rsidP="00FA34A4">
      <w:pPr>
        <w:rPr>
          <w:b/>
          <w:szCs w:val="20"/>
        </w:rPr>
      </w:pPr>
    </w:p>
    <w:p w:rsidR="00D66F59" w:rsidRDefault="00D66F59" w:rsidP="00FA34A4">
      <w:pPr>
        <w:rPr>
          <w:b/>
          <w:szCs w:val="20"/>
        </w:rPr>
      </w:pPr>
    </w:p>
    <w:tbl>
      <w:tblPr>
        <w:tblW w:w="9659" w:type="dxa"/>
        <w:tblInd w:w="-2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07"/>
        <w:gridCol w:w="3075"/>
        <w:gridCol w:w="2143"/>
        <w:gridCol w:w="1034"/>
      </w:tblGrid>
      <w:tr w:rsidR="00B07394" w:rsidRPr="00A65299" w:rsidTr="00B07394">
        <w:trPr>
          <w:trHeight w:val="480"/>
        </w:trPr>
        <w:tc>
          <w:tcPr>
            <w:tcW w:w="862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BFBFBF"/>
            <w:vAlign w:val="center"/>
            <w:hideMark/>
          </w:tcPr>
          <w:p w:rsidR="00D66F59" w:rsidRPr="00E624FA" w:rsidRDefault="00D66F59" w:rsidP="005E7852">
            <w:pPr>
              <w:jc w:val="center"/>
              <w:rPr>
                <w:b/>
                <w:bCs/>
                <w:color w:val="FF0000"/>
              </w:rPr>
            </w:pPr>
            <w:r w:rsidRPr="00E624FA">
              <w:rPr>
                <w:b/>
                <w:bCs/>
                <w:color w:val="FF0000"/>
              </w:rPr>
              <w:t xml:space="preserve">Rizikové kritérium pre verejného obstarávateľa podľa § 7 ods. 1 písm. b) </w:t>
            </w:r>
            <w:r w:rsidR="00534721" w:rsidRPr="00E624FA">
              <w:rPr>
                <w:b/>
                <w:bCs/>
                <w:color w:val="FF0000"/>
              </w:rPr>
              <w:t>až</w:t>
            </w:r>
            <w:r w:rsidRPr="00E624FA">
              <w:rPr>
                <w:b/>
                <w:bCs/>
                <w:color w:val="FF0000"/>
              </w:rPr>
              <w:t xml:space="preserve"> e) ZVO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D66F59" w:rsidRPr="00E624FA" w:rsidRDefault="00D66F59" w:rsidP="005E7852">
            <w:pPr>
              <w:jc w:val="center"/>
              <w:rPr>
                <w:b/>
                <w:bCs/>
                <w:color w:val="FF0000"/>
              </w:rPr>
            </w:pPr>
            <w:r w:rsidRPr="00E624FA">
              <w:rPr>
                <w:b/>
                <w:bCs/>
                <w:color w:val="FF0000"/>
              </w:rPr>
              <w:t>Hodnota</w:t>
            </w:r>
          </w:p>
        </w:tc>
      </w:tr>
      <w:tr w:rsidR="00D66F59" w:rsidRPr="00A65299" w:rsidTr="00B07394">
        <w:trPr>
          <w:trHeight w:val="300"/>
        </w:trPr>
        <w:tc>
          <w:tcPr>
            <w:tcW w:w="34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6F59" w:rsidRPr="00E624FA" w:rsidRDefault="00D66F59" w:rsidP="00E624FA">
            <w:pPr>
              <w:rPr>
                <w:bCs/>
                <w:color w:val="000000"/>
              </w:rPr>
            </w:pPr>
            <w:r w:rsidRPr="00E624FA">
              <w:rPr>
                <w:bCs/>
                <w:color w:val="000000"/>
              </w:rPr>
              <w:t>Aká bola predpokladaná hodnota zákazky?</w:t>
            </w:r>
          </w:p>
        </w:tc>
        <w:tc>
          <w:tcPr>
            <w:tcW w:w="30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6F59" w:rsidRPr="00B07394" w:rsidRDefault="00D66F59" w:rsidP="005E7852">
            <w:pPr>
              <w:jc w:val="center"/>
              <w:rPr>
                <w:color w:val="000000"/>
              </w:rPr>
            </w:pPr>
            <w:r w:rsidRPr="00B07394">
              <w:rPr>
                <w:color w:val="000000"/>
              </w:rPr>
              <w:t>Tovary/Služby</w:t>
            </w: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6F59" w:rsidRPr="00B07394" w:rsidRDefault="00D66F59" w:rsidP="005E7852">
            <w:pPr>
              <w:jc w:val="center"/>
              <w:rPr>
                <w:color w:val="000000"/>
              </w:rPr>
            </w:pPr>
            <w:r w:rsidRPr="00B07394">
              <w:rPr>
                <w:color w:val="000000"/>
              </w:rPr>
              <w:t xml:space="preserve">do </w:t>
            </w:r>
            <w:ins w:id="48" w:author="Autor">
              <w:r w:rsidR="00124861">
                <w:rPr>
                  <w:color w:val="000000"/>
                </w:rPr>
                <w:t>75</w:t>
              </w:r>
            </w:ins>
            <w:del w:id="49" w:author="Autor">
              <w:r w:rsidRPr="00B07394" w:rsidDel="00124861">
                <w:rPr>
                  <w:color w:val="000000"/>
                </w:rPr>
                <w:delText>40</w:delText>
              </w:r>
            </w:del>
            <w:r w:rsidRPr="00B07394">
              <w:rPr>
                <w:color w:val="000000"/>
              </w:rPr>
              <w:t xml:space="preserve"> tisíc €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6F59" w:rsidRPr="00B07394" w:rsidRDefault="00D66F59" w:rsidP="005E7852">
            <w:pPr>
              <w:jc w:val="center"/>
              <w:rPr>
                <w:color w:val="000000"/>
              </w:rPr>
            </w:pPr>
            <w:r w:rsidRPr="00B07394">
              <w:rPr>
                <w:color w:val="000000"/>
              </w:rPr>
              <w:t>0</w:t>
            </w:r>
          </w:p>
        </w:tc>
      </w:tr>
      <w:tr w:rsidR="00D66F59" w:rsidRPr="00A65299" w:rsidTr="00B07394">
        <w:trPr>
          <w:trHeight w:val="300"/>
        </w:trPr>
        <w:tc>
          <w:tcPr>
            <w:tcW w:w="34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F59" w:rsidRPr="00A65299" w:rsidRDefault="00D66F59" w:rsidP="005E7852">
            <w:pPr>
              <w:rPr>
                <w:b/>
                <w:bCs/>
                <w:color w:val="000000"/>
              </w:rPr>
            </w:pPr>
          </w:p>
        </w:tc>
        <w:tc>
          <w:tcPr>
            <w:tcW w:w="30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F59" w:rsidRPr="00A65299" w:rsidRDefault="00D66F59" w:rsidP="005E7852">
            <w:pPr>
              <w:jc w:val="center"/>
              <w:rPr>
                <w:color w:val="000000"/>
              </w:rPr>
            </w:pP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6F59" w:rsidRPr="00A65299" w:rsidRDefault="00D66F59" w:rsidP="005E7852">
            <w:pPr>
              <w:jc w:val="center"/>
              <w:rPr>
                <w:color w:val="000000"/>
              </w:rPr>
            </w:pPr>
            <w:r w:rsidRPr="00A65299">
              <w:rPr>
                <w:color w:val="000000"/>
              </w:rPr>
              <w:t xml:space="preserve">vyššia alebo rovná ako </w:t>
            </w:r>
            <w:ins w:id="50" w:author="Autor">
              <w:r w:rsidR="00124861">
                <w:rPr>
                  <w:color w:val="000000"/>
                </w:rPr>
                <w:t>75</w:t>
              </w:r>
            </w:ins>
            <w:del w:id="51" w:author="Autor">
              <w:r w:rsidRPr="00A65299" w:rsidDel="00124861">
                <w:rPr>
                  <w:color w:val="000000"/>
                </w:rPr>
                <w:delText>40</w:delText>
              </w:r>
            </w:del>
            <w:r w:rsidRPr="00A65299">
              <w:rPr>
                <w:color w:val="000000"/>
              </w:rPr>
              <w:t xml:space="preserve"> tisíc a nižšia ako </w:t>
            </w:r>
            <w:r w:rsidR="008C65CC">
              <w:rPr>
                <w:color w:val="000000"/>
              </w:rPr>
              <w:t>135</w:t>
            </w:r>
            <w:r w:rsidRPr="00A65299">
              <w:rPr>
                <w:color w:val="000000"/>
              </w:rPr>
              <w:t xml:space="preserve"> tisíc €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6F59" w:rsidRPr="00A65299" w:rsidRDefault="00D66F59" w:rsidP="005E7852">
            <w:pPr>
              <w:jc w:val="center"/>
              <w:rPr>
                <w:color w:val="000000"/>
              </w:rPr>
            </w:pPr>
            <w:r w:rsidRPr="00A65299">
              <w:rPr>
                <w:color w:val="000000"/>
              </w:rPr>
              <w:t>1</w:t>
            </w:r>
          </w:p>
        </w:tc>
      </w:tr>
      <w:tr w:rsidR="00D66F59" w:rsidRPr="00A65299" w:rsidTr="00B07394">
        <w:trPr>
          <w:trHeight w:val="300"/>
        </w:trPr>
        <w:tc>
          <w:tcPr>
            <w:tcW w:w="34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F59" w:rsidRPr="00A65299" w:rsidRDefault="00D66F59" w:rsidP="005E7852">
            <w:pPr>
              <w:rPr>
                <w:b/>
                <w:bCs/>
                <w:color w:val="000000"/>
              </w:rPr>
            </w:pPr>
          </w:p>
        </w:tc>
        <w:tc>
          <w:tcPr>
            <w:tcW w:w="30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F59" w:rsidRPr="00A65299" w:rsidRDefault="00D66F59" w:rsidP="005E7852">
            <w:pPr>
              <w:jc w:val="center"/>
              <w:rPr>
                <w:color w:val="000000"/>
              </w:rPr>
            </w:pP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6F59" w:rsidRPr="00A65299" w:rsidRDefault="00D66F59" w:rsidP="005E7852">
            <w:pPr>
              <w:jc w:val="center"/>
              <w:rPr>
                <w:color w:val="000000"/>
              </w:rPr>
            </w:pPr>
            <w:r w:rsidRPr="00A65299">
              <w:rPr>
                <w:color w:val="000000"/>
              </w:rPr>
              <w:t>do 2</w:t>
            </w:r>
            <w:ins w:id="52" w:author="Autor">
              <w:r w:rsidR="00720B6D">
                <w:rPr>
                  <w:color w:val="000000"/>
                </w:rPr>
                <w:t>21</w:t>
              </w:r>
            </w:ins>
            <w:del w:id="53" w:author="Autor">
              <w:r w:rsidRPr="00A65299" w:rsidDel="00720B6D">
                <w:rPr>
                  <w:color w:val="000000"/>
                </w:rPr>
                <w:delText>09</w:delText>
              </w:r>
            </w:del>
            <w:r w:rsidRPr="00A65299">
              <w:rPr>
                <w:color w:val="000000"/>
              </w:rPr>
              <w:t xml:space="preserve"> 000 tisíc €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6F59" w:rsidRPr="00A65299" w:rsidRDefault="00D66F59" w:rsidP="005E7852">
            <w:pPr>
              <w:jc w:val="center"/>
              <w:rPr>
                <w:color w:val="000000"/>
              </w:rPr>
            </w:pPr>
            <w:r w:rsidRPr="00A65299">
              <w:rPr>
                <w:color w:val="000000"/>
              </w:rPr>
              <w:t>3</w:t>
            </w:r>
          </w:p>
        </w:tc>
      </w:tr>
      <w:tr w:rsidR="00D66F59" w:rsidRPr="00A65299" w:rsidTr="00B07394">
        <w:trPr>
          <w:trHeight w:val="474"/>
        </w:trPr>
        <w:tc>
          <w:tcPr>
            <w:tcW w:w="34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F59" w:rsidRPr="00A65299" w:rsidRDefault="00D66F59" w:rsidP="005E7852">
            <w:pPr>
              <w:rPr>
                <w:b/>
                <w:bCs/>
                <w:color w:val="000000"/>
              </w:rPr>
            </w:pPr>
          </w:p>
        </w:tc>
        <w:tc>
          <w:tcPr>
            <w:tcW w:w="30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6F59" w:rsidRPr="00A65299" w:rsidRDefault="00D66F59" w:rsidP="005E7852">
            <w:pPr>
              <w:jc w:val="center"/>
              <w:rPr>
                <w:color w:val="000000"/>
              </w:rPr>
            </w:pPr>
            <w:r w:rsidRPr="00A65299">
              <w:rPr>
                <w:color w:val="000000"/>
              </w:rPr>
              <w:t>Práce</w:t>
            </w: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6F59" w:rsidRPr="00A65299" w:rsidRDefault="00D66F59" w:rsidP="005E7852">
            <w:pPr>
              <w:jc w:val="center"/>
              <w:rPr>
                <w:color w:val="000000"/>
              </w:rPr>
            </w:pPr>
          </w:p>
          <w:p w:rsidR="00D66F59" w:rsidRPr="00A65299" w:rsidRDefault="00D66F59" w:rsidP="005E7852">
            <w:pPr>
              <w:jc w:val="center"/>
              <w:rPr>
                <w:color w:val="000000"/>
              </w:rPr>
            </w:pPr>
          </w:p>
          <w:p w:rsidR="00D66F59" w:rsidRPr="00A65299" w:rsidRDefault="00D66F59" w:rsidP="005E7852">
            <w:pPr>
              <w:jc w:val="center"/>
              <w:rPr>
                <w:color w:val="000000"/>
              </w:rPr>
            </w:pPr>
            <w:r w:rsidRPr="00A65299">
              <w:rPr>
                <w:color w:val="000000"/>
              </w:rPr>
              <w:t xml:space="preserve">do </w:t>
            </w:r>
            <w:ins w:id="54" w:author="Autor">
              <w:r w:rsidR="00124861">
                <w:rPr>
                  <w:color w:val="000000"/>
                </w:rPr>
                <w:t>4</w:t>
              </w:r>
            </w:ins>
            <w:del w:id="55" w:author="Autor">
              <w:r w:rsidRPr="00A65299" w:rsidDel="00124861">
                <w:rPr>
                  <w:color w:val="000000"/>
                </w:rPr>
                <w:delText>2</w:delText>
              </w:r>
            </w:del>
            <w:r w:rsidRPr="00A65299">
              <w:rPr>
                <w:color w:val="000000"/>
              </w:rPr>
              <w:t>00 tisíc €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6F59" w:rsidRPr="00A65299" w:rsidRDefault="00D66F59" w:rsidP="005E7852">
            <w:pPr>
              <w:rPr>
                <w:color w:val="000000"/>
              </w:rPr>
            </w:pPr>
          </w:p>
          <w:p w:rsidR="00D66F59" w:rsidRPr="00A65299" w:rsidRDefault="00D66F59" w:rsidP="005E7852">
            <w:pPr>
              <w:jc w:val="center"/>
              <w:rPr>
                <w:color w:val="000000"/>
              </w:rPr>
            </w:pPr>
          </w:p>
          <w:p w:rsidR="00D66F59" w:rsidRPr="00A65299" w:rsidRDefault="00D66F59" w:rsidP="005E7852">
            <w:pPr>
              <w:jc w:val="center"/>
              <w:rPr>
                <w:color w:val="000000"/>
              </w:rPr>
            </w:pPr>
            <w:r w:rsidRPr="00A65299">
              <w:rPr>
                <w:color w:val="000000"/>
              </w:rPr>
              <w:t>0</w:t>
            </w:r>
          </w:p>
        </w:tc>
      </w:tr>
      <w:tr w:rsidR="00D66F59" w:rsidRPr="00A65299" w:rsidTr="00B07394">
        <w:trPr>
          <w:trHeight w:val="300"/>
        </w:trPr>
        <w:tc>
          <w:tcPr>
            <w:tcW w:w="34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F59" w:rsidRPr="00A65299" w:rsidRDefault="00D66F59" w:rsidP="005E7852">
            <w:pPr>
              <w:rPr>
                <w:b/>
                <w:bCs/>
                <w:color w:val="000000"/>
              </w:rPr>
            </w:pPr>
          </w:p>
        </w:tc>
        <w:tc>
          <w:tcPr>
            <w:tcW w:w="30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F59" w:rsidRPr="00A65299" w:rsidRDefault="00D66F59" w:rsidP="005E7852">
            <w:pPr>
              <w:jc w:val="center"/>
              <w:rPr>
                <w:color w:val="000000"/>
              </w:rPr>
            </w:pP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6F59" w:rsidRPr="00A65299" w:rsidRDefault="00D66F59" w:rsidP="005E7852">
            <w:pPr>
              <w:jc w:val="center"/>
              <w:rPr>
                <w:color w:val="000000"/>
              </w:rPr>
            </w:pPr>
            <w:r w:rsidRPr="00A65299">
              <w:rPr>
                <w:color w:val="000000"/>
              </w:rPr>
              <w:t xml:space="preserve">vyššia alebo rovná ako </w:t>
            </w:r>
            <w:ins w:id="56" w:author="Autor">
              <w:r w:rsidR="00124861">
                <w:rPr>
                  <w:color w:val="000000"/>
                </w:rPr>
                <w:t>4</w:t>
              </w:r>
            </w:ins>
            <w:del w:id="57" w:author="Autor">
              <w:r w:rsidRPr="00A65299" w:rsidDel="00124861">
                <w:rPr>
                  <w:color w:val="000000"/>
                </w:rPr>
                <w:delText>2</w:delText>
              </w:r>
            </w:del>
            <w:r w:rsidRPr="00A65299">
              <w:rPr>
                <w:color w:val="000000"/>
              </w:rPr>
              <w:t>00 tisíc a nižšia ako 1 000 000 €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6F59" w:rsidRPr="00A65299" w:rsidRDefault="00D66F59" w:rsidP="005E7852">
            <w:pPr>
              <w:jc w:val="center"/>
              <w:rPr>
                <w:color w:val="000000"/>
              </w:rPr>
            </w:pPr>
            <w:r w:rsidRPr="00A65299">
              <w:rPr>
                <w:color w:val="000000"/>
              </w:rPr>
              <w:t>3</w:t>
            </w:r>
          </w:p>
        </w:tc>
      </w:tr>
      <w:tr w:rsidR="00D66F59" w:rsidRPr="00A65299" w:rsidTr="00B07394">
        <w:trPr>
          <w:trHeight w:val="300"/>
        </w:trPr>
        <w:tc>
          <w:tcPr>
            <w:tcW w:w="34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F59" w:rsidRPr="00A65299" w:rsidRDefault="00D66F59" w:rsidP="005E7852">
            <w:pPr>
              <w:rPr>
                <w:b/>
                <w:bCs/>
                <w:color w:val="000000"/>
              </w:rPr>
            </w:pPr>
          </w:p>
        </w:tc>
        <w:tc>
          <w:tcPr>
            <w:tcW w:w="30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F59" w:rsidRPr="00A65299" w:rsidRDefault="00D66F59" w:rsidP="005E7852">
            <w:pPr>
              <w:jc w:val="center"/>
              <w:rPr>
                <w:color w:val="000000"/>
              </w:rPr>
            </w:pP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6F59" w:rsidRPr="00A65299" w:rsidRDefault="00D66F59" w:rsidP="005E7852">
            <w:pPr>
              <w:jc w:val="center"/>
              <w:rPr>
                <w:color w:val="000000"/>
              </w:rPr>
            </w:pPr>
            <w:r w:rsidRPr="00A65299">
              <w:rPr>
                <w:color w:val="000000"/>
              </w:rPr>
              <w:t xml:space="preserve">do 5 </w:t>
            </w:r>
            <w:ins w:id="58" w:author="Autor">
              <w:r w:rsidR="00720B6D">
                <w:rPr>
                  <w:color w:val="000000"/>
                </w:rPr>
                <w:t>548</w:t>
              </w:r>
            </w:ins>
            <w:del w:id="59" w:author="Autor">
              <w:r w:rsidRPr="00A65299" w:rsidDel="00720B6D">
                <w:rPr>
                  <w:color w:val="000000"/>
                </w:rPr>
                <w:delText>225</w:delText>
              </w:r>
            </w:del>
            <w:r w:rsidRPr="00A65299">
              <w:rPr>
                <w:color w:val="000000"/>
              </w:rPr>
              <w:t xml:space="preserve"> 000</w:t>
            </w:r>
            <w:r w:rsidRPr="00A65299" w:rsidDel="00163DC2">
              <w:rPr>
                <w:color w:val="000000"/>
              </w:rPr>
              <w:t xml:space="preserve"> </w:t>
            </w:r>
            <w:r w:rsidRPr="00A65299">
              <w:rPr>
                <w:color w:val="000000"/>
              </w:rPr>
              <w:t>€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6F59" w:rsidRPr="00A65299" w:rsidRDefault="00D66F59" w:rsidP="005E7852">
            <w:pPr>
              <w:jc w:val="center"/>
              <w:rPr>
                <w:color w:val="000000"/>
              </w:rPr>
            </w:pPr>
            <w:r w:rsidRPr="00A65299">
              <w:rPr>
                <w:color w:val="000000"/>
              </w:rPr>
              <w:t>5</w:t>
            </w:r>
          </w:p>
        </w:tc>
      </w:tr>
      <w:tr w:rsidR="00D66F59" w:rsidRPr="00A65299" w:rsidTr="00E624FA">
        <w:trPr>
          <w:trHeight w:val="300"/>
        </w:trPr>
        <w:tc>
          <w:tcPr>
            <w:tcW w:w="3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6F59" w:rsidRPr="00A65299" w:rsidRDefault="00D66F59" w:rsidP="005E7852">
            <w:pPr>
              <w:rPr>
                <w:b/>
                <w:bCs/>
                <w:color w:val="000000"/>
              </w:rPr>
            </w:pPr>
            <w:r w:rsidRPr="00A65299">
              <w:rPr>
                <w:color w:val="000000"/>
              </w:rPr>
              <w:t>Bol použitý postup podľa § 116 ZVO?</w:t>
            </w:r>
          </w:p>
        </w:tc>
        <w:tc>
          <w:tcPr>
            <w:tcW w:w="3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6F59" w:rsidRPr="00A65299" w:rsidRDefault="00D66F59" w:rsidP="005E7852">
            <w:pPr>
              <w:jc w:val="center"/>
              <w:rPr>
                <w:color w:val="000000"/>
              </w:rPr>
            </w:pPr>
            <w:r w:rsidRPr="00A65299">
              <w:rPr>
                <w:color w:val="000000"/>
              </w:rPr>
              <w:t>Tovary/Služby/Práce</w:t>
            </w:r>
            <w:r w:rsidRPr="00A65299" w:rsidDel="007F7CF2">
              <w:rPr>
                <w:color w:val="000000"/>
              </w:rPr>
              <w:t xml:space="preserve"> 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6F59" w:rsidRPr="00A65299" w:rsidRDefault="00D66F59" w:rsidP="005E7852">
            <w:pPr>
              <w:jc w:val="center"/>
              <w:rPr>
                <w:color w:val="000000"/>
              </w:rPr>
            </w:pPr>
            <w:r w:rsidRPr="00A65299">
              <w:rPr>
                <w:color w:val="000000"/>
              </w:rPr>
              <w:t>áno / nie</w:t>
            </w:r>
            <w:r w:rsidRPr="00A65299" w:rsidDel="00CE32E8">
              <w:rPr>
                <w:color w:val="000000"/>
              </w:rPr>
              <w:t xml:space="preserve"> 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6F59" w:rsidRPr="00A65299" w:rsidRDefault="00D66F59" w:rsidP="00FA78B2">
            <w:pPr>
              <w:jc w:val="center"/>
              <w:rPr>
                <w:color w:val="000000"/>
              </w:rPr>
            </w:pPr>
            <w:r w:rsidRPr="00A65299">
              <w:rPr>
                <w:color w:val="000000"/>
              </w:rPr>
              <w:t>6/0</w:t>
            </w:r>
          </w:p>
        </w:tc>
      </w:tr>
      <w:tr w:rsidR="00D66F59" w:rsidRPr="00A65299" w:rsidTr="00E624FA">
        <w:trPr>
          <w:trHeight w:val="300"/>
        </w:trPr>
        <w:tc>
          <w:tcPr>
            <w:tcW w:w="3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6F59" w:rsidRPr="00A65299" w:rsidRDefault="00D66F59" w:rsidP="005E7852">
            <w:pPr>
              <w:rPr>
                <w:b/>
                <w:bCs/>
                <w:color w:val="000000"/>
              </w:rPr>
            </w:pPr>
            <w:r w:rsidRPr="00A65299">
              <w:rPr>
                <w:color w:val="000000"/>
              </w:rPr>
              <w:t>Bolo VO predmetom prvej a/alebo druhej ex ante finančnej kontroly?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6F59" w:rsidRPr="00A65299" w:rsidRDefault="00D66F59" w:rsidP="005E7852">
            <w:pPr>
              <w:jc w:val="center"/>
              <w:rPr>
                <w:color w:val="000000"/>
              </w:rPr>
            </w:pPr>
            <w:r w:rsidRPr="00A65299">
              <w:rPr>
                <w:color w:val="000000"/>
              </w:rPr>
              <w:t>Tovary/Služby/Práce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6F59" w:rsidRPr="00A65299" w:rsidRDefault="00D66F59" w:rsidP="005E7852">
            <w:pPr>
              <w:jc w:val="center"/>
              <w:rPr>
                <w:color w:val="000000"/>
              </w:rPr>
            </w:pPr>
            <w:r w:rsidRPr="00A65299">
              <w:rPr>
                <w:color w:val="000000"/>
              </w:rPr>
              <w:t>áno / nie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6F59" w:rsidRPr="00A65299" w:rsidRDefault="00D66F59" w:rsidP="00E624FA">
            <w:pPr>
              <w:jc w:val="center"/>
              <w:rPr>
                <w:color w:val="000000"/>
              </w:rPr>
            </w:pPr>
            <w:r w:rsidRPr="00A65299">
              <w:rPr>
                <w:color w:val="000000"/>
              </w:rPr>
              <w:t>-3/3</w:t>
            </w:r>
          </w:p>
        </w:tc>
      </w:tr>
      <w:tr w:rsidR="00D66F59" w:rsidRPr="00A65299" w:rsidTr="00E624FA">
        <w:trPr>
          <w:trHeight w:val="300"/>
        </w:trPr>
        <w:tc>
          <w:tcPr>
            <w:tcW w:w="340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F59" w:rsidRPr="00A65299" w:rsidRDefault="00D66F59" w:rsidP="005E7852">
            <w:pPr>
              <w:rPr>
                <w:color w:val="000000"/>
              </w:rPr>
            </w:pPr>
            <w:r w:rsidRPr="00A65299">
              <w:rPr>
                <w:color w:val="000000"/>
              </w:rPr>
              <w:t>Koľko ponúk bolo v rámci daného VO predložených?</w:t>
            </w:r>
          </w:p>
        </w:tc>
        <w:tc>
          <w:tcPr>
            <w:tcW w:w="307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6F59" w:rsidRPr="00A65299" w:rsidRDefault="00D66F59" w:rsidP="005E7852">
            <w:pPr>
              <w:jc w:val="center"/>
              <w:rPr>
                <w:color w:val="000000"/>
              </w:rPr>
            </w:pPr>
            <w:r w:rsidRPr="00A65299">
              <w:rPr>
                <w:color w:val="000000"/>
              </w:rPr>
              <w:t>Tovary/Služby/Práce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6F59" w:rsidRPr="00A65299" w:rsidRDefault="00D66F59" w:rsidP="005E7852">
            <w:pPr>
              <w:jc w:val="center"/>
              <w:rPr>
                <w:color w:val="000000"/>
              </w:rPr>
            </w:pPr>
            <w:r w:rsidRPr="00A65299">
              <w:rPr>
                <w:color w:val="000000"/>
              </w:rPr>
              <w:t>1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6F59" w:rsidRPr="00A65299" w:rsidRDefault="00D66F59" w:rsidP="00FA78B2">
            <w:pPr>
              <w:jc w:val="center"/>
              <w:rPr>
                <w:color w:val="000000"/>
              </w:rPr>
            </w:pPr>
            <w:r w:rsidRPr="00A65299">
              <w:rPr>
                <w:color w:val="000000"/>
              </w:rPr>
              <w:t>1</w:t>
            </w:r>
            <w:r w:rsidR="008C65CC">
              <w:rPr>
                <w:color w:val="000000"/>
              </w:rPr>
              <w:t>9</w:t>
            </w:r>
          </w:p>
        </w:tc>
      </w:tr>
      <w:tr w:rsidR="00D66F59" w:rsidRPr="00A65299" w:rsidTr="00B07394">
        <w:trPr>
          <w:trHeight w:val="300"/>
        </w:trPr>
        <w:tc>
          <w:tcPr>
            <w:tcW w:w="340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F59" w:rsidRPr="00A65299" w:rsidRDefault="00D66F59" w:rsidP="005E7852">
            <w:pPr>
              <w:rPr>
                <w:color w:val="000000"/>
              </w:rPr>
            </w:pPr>
          </w:p>
        </w:tc>
        <w:tc>
          <w:tcPr>
            <w:tcW w:w="307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6F59" w:rsidRPr="00A65299" w:rsidRDefault="00D66F59" w:rsidP="005E7852">
            <w:pPr>
              <w:jc w:val="center"/>
              <w:rPr>
                <w:color w:val="000000"/>
              </w:rPr>
            </w:pP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6F59" w:rsidRPr="00A65299" w:rsidRDefault="00D66F59" w:rsidP="005E7852">
            <w:pPr>
              <w:jc w:val="center"/>
              <w:rPr>
                <w:color w:val="000000"/>
              </w:rPr>
            </w:pPr>
            <w:r w:rsidRPr="00A65299">
              <w:rPr>
                <w:color w:val="000000"/>
              </w:rPr>
              <w:t>2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6F59" w:rsidRPr="00A65299" w:rsidRDefault="00D66F59" w:rsidP="005E7852">
            <w:pPr>
              <w:jc w:val="center"/>
              <w:rPr>
                <w:color w:val="000000"/>
              </w:rPr>
            </w:pPr>
            <w:r w:rsidRPr="00A65299">
              <w:rPr>
                <w:color w:val="000000"/>
              </w:rPr>
              <w:t>5</w:t>
            </w:r>
          </w:p>
        </w:tc>
      </w:tr>
      <w:tr w:rsidR="00D66F59" w:rsidRPr="00A65299" w:rsidTr="00B07394">
        <w:trPr>
          <w:trHeight w:val="300"/>
        </w:trPr>
        <w:tc>
          <w:tcPr>
            <w:tcW w:w="34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6F59" w:rsidRPr="00A65299" w:rsidRDefault="00D66F59" w:rsidP="005E7852">
            <w:pPr>
              <w:rPr>
                <w:b/>
                <w:bCs/>
                <w:color w:val="000000"/>
              </w:rPr>
            </w:pPr>
          </w:p>
        </w:tc>
        <w:tc>
          <w:tcPr>
            <w:tcW w:w="307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6F59" w:rsidRPr="00A65299" w:rsidRDefault="00D66F59" w:rsidP="005E7852">
            <w:pPr>
              <w:jc w:val="center"/>
              <w:rPr>
                <w:color w:val="000000"/>
              </w:rPr>
            </w:pP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6F59" w:rsidRPr="00A65299" w:rsidRDefault="00D66F59" w:rsidP="005E7852">
            <w:pPr>
              <w:jc w:val="center"/>
              <w:rPr>
                <w:color w:val="000000"/>
              </w:rPr>
            </w:pPr>
            <w:r w:rsidRPr="00A65299">
              <w:rPr>
                <w:color w:val="000000"/>
              </w:rPr>
              <w:t xml:space="preserve">3 a viac 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6F59" w:rsidRPr="00A65299" w:rsidRDefault="00D66F59" w:rsidP="005E7852">
            <w:pPr>
              <w:jc w:val="center"/>
              <w:rPr>
                <w:color w:val="000000"/>
              </w:rPr>
            </w:pPr>
            <w:r w:rsidRPr="00A65299">
              <w:rPr>
                <w:color w:val="000000"/>
              </w:rPr>
              <w:t>0</w:t>
            </w:r>
          </w:p>
        </w:tc>
      </w:tr>
      <w:tr w:rsidR="00D66F59" w:rsidRPr="00A65299" w:rsidTr="00B07394">
        <w:trPr>
          <w:trHeight w:val="300"/>
        </w:trPr>
        <w:tc>
          <w:tcPr>
            <w:tcW w:w="3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6F59" w:rsidRPr="00A65299" w:rsidRDefault="00D66F59" w:rsidP="005E7852">
            <w:pPr>
              <w:rPr>
                <w:b/>
                <w:bCs/>
                <w:color w:val="000000"/>
              </w:rPr>
            </w:pPr>
            <w:r w:rsidRPr="00A65299">
              <w:rPr>
                <w:color w:val="000000"/>
              </w:rPr>
              <w:t>Boli použité viac ako dve podmienky účasti podľa § 33 ZVO?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6F59" w:rsidRPr="00A65299" w:rsidRDefault="00D66F59" w:rsidP="005E7852">
            <w:pPr>
              <w:jc w:val="center"/>
              <w:rPr>
                <w:color w:val="000000"/>
              </w:rPr>
            </w:pPr>
            <w:r w:rsidRPr="00A65299">
              <w:rPr>
                <w:color w:val="000000"/>
              </w:rPr>
              <w:t>Tovary/Služby/Práce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6F59" w:rsidRPr="00A65299" w:rsidRDefault="00D66F59" w:rsidP="005E7852">
            <w:pPr>
              <w:jc w:val="center"/>
              <w:rPr>
                <w:color w:val="000000"/>
              </w:rPr>
            </w:pPr>
            <w:r w:rsidRPr="00A65299">
              <w:rPr>
                <w:color w:val="000000"/>
              </w:rPr>
              <w:t>áno / nie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6F59" w:rsidRPr="00A65299" w:rsidRDefault="00D66F59" w:rsidP="005E7852">
            <w:pPr>
              <w:jc w:val="center"/>
              <w:rPr>
                <w:color w:val="000000"/>
              </w:rPr>
            </w:pPr>
            <w:r w:rsidRPr="00A65299">
              <w:rPr>
                <w:color w:val="000000"/>
              </w:rPr>
              <w:t>2/0</w:t>
            </w:r>
          </w:p>
        </w:tc>
      </w:tr>
      <w:tr w:rsidR="00D66F59" w:rsidRPr="00A65299" w:rsidTr="00B07394">
        <w:trPr>
          <w:trHeight w:val="300"/>
        </w:trPr>
        <w:tc>
          <w:tcPr>
            <w:tcW w:w="3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6F59" w:rsidRPr="00A65299" w:rsidRDefault="00D66F59" w:rsidP="005E7852">
            <w:pPr>
              <w:rPr>
                <w:b/>
                <w:bCs/>
                <w:color w:val="000000"/>
              </w:rPr>
            </w:pPr>
            <w:r w:rsidRPr="00A65299">
              <w:rPr>
                <w:color w:val="000000"/>
              </w:rPr>
              <w:t>Boli použité viac ako dve podmienky účasti podľa § 34 ZVO?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6F59" w:rsidRPr="00A65299" w:rsidRDefault="00D66F59" w:rsidP="005E7852">
            <w:pPr>
              <w:jc w:val="center"/>
              <w:rPr>
                <w:color w:val="000000"/>
              </w:rPr>
            </w:pPr>
            <w:r w:rsidRPr="00A65299">
              <w:rPr>
                <w:color w:val="000000"/>
              </w:rPr>
              <w:t>Tovary/Služby/Práce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6F59" w:rsidRPr="00A65299" w:rsidRDefault="00D66F59" w:rsidP="005E7852">
            <w:pPr>
              <w:jc w:val="center"/>
              <w:rPr>
                <w:color w:val="000000"/>
              </w:rPr>
            </w:pPr>
            <w:r w:rsidRPr="00A65299">
              <w:rPr>
                <w:color w:val="000000"/>
              </w:rPr>
              <w:t>áno / nie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6F59" w:rsidRPr="00A65299" w:rsidRDefault="00D66F59" w:rsidP="005E7852">
            <w:pPr>
              <w:jc w:val="center"/>
              <w:rPr>
                <w:color w:val="000000"/>
              </w:rPr>
            </w:pPr>
            <w:r w:rsidRPr="00A65299">
              <w:rPr>
                <w:color w:val="000000"/>
              </w:rPr>
              <w:t>2/0</w:t>
            </w:r>
          </w:p>
        </w:tc>
      </w:tr>
      <w:tr w:rsidR="00D66F59" w:rsidRPr="00A65299" w:rsidDel="00124861" w:rsidTr="00B07394">
        <w:trPr>
          <w:trHeight w:val="300"/>
          <w:del w:id="60" w:author="Autor"/>
        </w:trPr>
        <w:tc>
          <w:tcPr>
            <w:tcW w:w="3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6F59" w:rsidRPr="00A65299" w:rsidDel="00124861" w:rsidRDefault="00D66F59" w:rsidP="005E7852">
            <w:pPr>
              <w:rPr>
                <w:del w:id="61" w:author="Autor"/>
                <w:b/>
                <w:bCs/>
                <w:color w:val="000000"/>
              </w:rPr>
            </w:pPr>
            <w:del w:id="62" w:author="Autor">
              <w:r w:rsidRPr="00A65299" w:rsidDel="00124861">
                <w:rPr>
                  <w:color w:val="000000"/>
                </w:rPr>
                <w:delText>Bolo použité aj iné kritérium ako najnižšia cena?</w:delText>
              </w:r>
            </w:del>
          </w:p>
        </w:tc>
        <w:tc>
          <w:tcPr>
            <w:tcW w:w="3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6F59" w:rsidRPr="00A65299" w:rsidDel="00124861" w:rsidRDefault="00D66F59" w:rsidP="005E7852">
            <w:pPr>
              <w:jc w:val="center"/>
              <w:rPr>
                <w:del w:id="63" w:author="Autor"/>
                <w:color w:val="000000"/>
              </w:rPr>
            </w:pPr>
            <w:del w:id="64" w:author="Autor">
              <w:r w:rsidRPr="00A65299" w:rsidDel="00124861">
                <w:rPr>
                  <w:color w:val="000000"/>
                </w:rPr>
                <w:delText>Tovary/Služby/Práce</w:delText>
              </w:r>
            </w:del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6F59" w:rsidRPr="00A65299" w:rsidDel="00124861" w:rsidRDefault="00D66F59" w:rsidP="005E7852">
            <w:pPr>
              <w:jc w:val="center"/>
              <w:rPr>
                <w:del w:id="65" w:author="Autor"/>
                <w:color w:val="000000"/>
              </w:rPr>
            </w:pPr>
            <w:del w:id="66" w:author="Autor">
              <w:r w:rsidRPr="00A65299" w:rsidDel="00124861">
                <w:rPr>
                  <w:color w:val="000000"/>
                </w:rPr>
                <w:delText>áno / nie</w:delText>
              </w:r>
            </w:del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6F59" w:rsidRPr="00A65299" w:rsidDel="00124861" w:rsidRDefault="00D66F59" w:rsidP="005E7852">
            <w:pPr>
              <w:jc w:val="center"/>
              <w:rPr>
                <w:del w:id="67" w:author="Autor"/>
                <w:color w:val="000000"/>
              </w:rPr>
            </w:pPr>
            <w:del w:id="68" w:author="Autor">
              <w:r w:rsidRPr="00A65299" w:rsidDel="00124861">
                <w:rPr>
                  <w:color w:val="000000"/>
                </w:rPr>
                <w:delText>1/0</w:delText>
              </w:r>
            </w:del>
          </w:p>
        </w:tc>
      </w:tr>
      <w:tr w:rsidR="00D66F59" w:rsidRPr="00A65299" w:rsidTr="00B07394">
        <w:trPr>
          <w:trHeight w:val="300"/>
        </w:trPr>
        <w:tc>
          <w:tcPr>
            <w:tcW w:w="3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6F59" w:rsidRPr="00A65299" w:rsidRDefault="00D66F59" w:rsidP="009C468C">
            <w:pPr>
              <w:rPr>
                <w:b/>
                <w:bCs/>
                <w:color w:val="000000"/>
              </w:rPr>
            </w:pPr>
            <w:r w:rsidRPr="00A65299">
              <w:rPr>
                <w:color w:val="000000"/>
              </w:rPr>
              <w:t>Bola vylúčená</w:t>
            </w:r>
            <w:del w:id="69" w:author="Autor">
              <w:r w:rsidRPr="00A65299" w:rsidDel="009C468C">
                <w:rPr>
                  <w:color w:val="000000"/>
                </w:rPr>
                <w:delText>/neprijatá ponuka</w:delText>
              </w:r>
            </w:del>
            <w:r w:rsidRPr="00A65299">
              <w:rPr>
                <w:color w:val="000000"/>
              </w:rPr>
              <w:t>?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6F59" w:rsidRPr="00A65299" w:rsidRDefault="00D66F59" w:rsidP="005E7852">
            <w:pPr>
              <w:jc w:val="center"/>
              <w:rPr>
                <w:color w:val="000000"/>
              </w:rPr>
            </w:pPr>
            <w:r w:rsidRPr="00A65299">
              <w:rPr>
                <w:color w:val="000000"/>
              </w:rPr>
              <w:t>Tovary/Služby/Práce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6F59" w:rsidRPr="00A65299" w:rsidRDefault="00D66F59" w:rsidP="005E7852">
            <w:pPr>
              <w:jc w:val="center"/>
              <w:rPr>
                <w:color w:val="000000"/>
              </w:rPr>
            </w:pPr>
            <w:r w:rsidRPr="00A65299">
              <w:rPr>
                <w:color w:val="000000"/>
              </w:rPr>
              <w:t>áno / nie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6F59" w:rsidRPr="00A65299" w:rsidRDefault="00D66F59" w:rsidP="005E7852">
            <w:pPr>
              <w:jc w:val="center"/>
              <w:rPr>
                <w:color w:val="000000"/>
              </w:rPr>
            </w:pPr>
            <w:r w:rsidRPr="00A65299">
              <w:rPr>
                <w:color w:val="000000"/>
              </w:rPr>
              <w:t>5/0</w:t>
            </w:r>
          </w:p>
        </w:tc>
      </w:tr>
      <w:tr w:rsidR="00D66F59" w:rsidRPr="00A65299" w:rsidTr="00E624FA">
        <w:trPr>
          <w:trHeight w:val="300"/>
        </w:trPr>
        <w:tc>
          <w:tcPr>
            <w:tcW w:w="3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6F59" w:rsidRPr="00A65299" w:rsidRDefault="00D66F59" w:rsidP="005E7852">
            <w:pPr>
              <w:rPr>
                <w:b/>
                <w:bCs/>
                <w:color w:val="000000"/>
              </w:rPr>
            </w:pPr>
            <w:r w:rsidRPr="00A65299">
              <w:rPr>
                <w:color w:val="000000"/>
              </w:rPr>
              <w:t>Došlo k vylúčeniu uchádzača z dôvodu mimoriadne nízkej ponuky?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6F59" w:rsidRPr="00A65299" w:rsidRDefault="00D66F59" w:rsidP="005E7852">
            <w:pPr>
              <w:jc w:val="center"/>
              <w:rPr>
                <w:color w:val="000000"/>
              </w:rPr>
            </w:pPr>
            <w:r w:rsidRPr="00A65299">
              <w:rPr>
                <w:color w:val="000000"/>
              </w:rPr>
              <w:t>Tovary/Služby/Práce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6F59" w:rsidRPr="00A65299" w:rsidRDefault="00D66F59" w:rsidP="005E7852">
            <w:pPr>
              <w:jc w:val="center"/>
              <w:rPr>
                <w:color w:val="000000"/>
              </w:rPr>
            </w:pPr>
            <w:r w:rsidRPr="00A65299">
              <w:rPr>
                <w:color w:val="000000"/>
              </w:rPr>
              <w:t>áno / nie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6F59" w:rsidRPr="00A65299" w:rsidRDefault="00D66F59" w:rsidP="005E7852">
            <w:pPr>
              <w:jc w:val="center"/>
              <w:rPr>
                <w:color w:val="000000"/>
              </w:rPr>
            </w:pPr>
            <w:r w:rsidRPr="00A65299">
              <w:rPr>
                <w:color w:val="000000"/>
              </w:rPr>
              <w:t>5/0</w:t>
            </w:r>
          </w:p>
        </w:tc>
      </w:tr>
      <w:tr w:rsidR="00B07394" w:rsidRPr="00A65299" w:rsidTr="00E624FA">
        <w:trPr>
          <w:trHeight w:val="828"/>
        </w:trPr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B07394" w:rsidRPr="00A65299" w:rsidRDefault="00B07394" w:rsidP="005E7852">
            <w:pPr>
              <w:rPr>
                <w:b/>
                <w:bCs/>
                <w:color w:val="000000"/>
              </w:rPr>
            </w:pPr>
            <w:r w:rsidRPr="00A65299">
              <w:rPr>
                <w:bCs/>
                <w:color w:val="000000"/>
              </w:rPr>
              <w:t>Bol uplatnený revízny postup (žiadosť o nápravu, ktorá bola zamietnutá a/alebo námietky)?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B07394" w:rsidRPr="00B07394" w:rsidRDefault="00B07394" w:rsidP="005E7852">
            <w:pPr>
              <w:jc w:val="center"/>
              <w:rPr>
                <w:color w:val="000000"/>
              </w:rPr>
            </w:pPr>
            <w:r w:rsidRPr="00A65299">
              <w:rPr>
                <w:color w:val="000000"/>
              </w:rPr>
              <w:t>žiadosť o nápravu, ktorá bola zamietnutá</w:t>
            </w:r>
            <w:r>
              <w:rPr>
                <w:color w:val="000000"/>
              </w:rPr>
              <w:t xml:space="preserve"> a/alebo</w:t>
            </w:r>
          </w:p>
          <w:p w:rsidR="00B07394" w:rsidRPr="00A65299" w:rsidRDefault="00B07394" w:rsidP="005E7852">
            <w:pPr>
              <w:jc w:val="center"/>
              <w:rPr>
                <w:color w:val="000000"/>
              </w:rPr>
            </w:pPr>
            <w:r w:rsidRPr="00A65299">
              <w:rPr>
                <w:color w:val="000000"/>
              </w:rPr>
              <w:t>konanie o námietkach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000000" w:fill="FFFFFF"/>
            <w:noWrap/>
            <w:vAlign w:val="center"/>
            <w:hideMark/>
          </w:tcPr>
          <w:p w:rsidR="00B07394" w:rsidRPr="00A65299" w:rsidRDefault="00B07394" w:rsidP="005E7852">
            <w:pPr>
              <w:jc w:val="center"/>
              <w:rPr>
                <w:color w:val="000000"/>
              </w:rPr>
            </w:pPr>
            <w:r w:rsidRPr="00A65299">
              <w:rPr>
                <w:color w:val="000000"/>
              </w:rPr>
              <w:t>áno/nie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07394" w:rsidRPr="00A65299" w:rsidRDefault="00B07394" w:rsidP="00B07394">
            <w:pPr>
              <w:jc w:val="center"/>
              <w:rPr>
                <w:color w:val="000000"/>
              </w:rPr>
            </w:pPr>
            <w:r w:rsidRPr="00A65299">
              <w:rPr>
                <w:color w:val="000000"/>
              </w:rPr>
              <w:t>3/0</w:t>
            </w:r>
          </w:p>
        </w:tc>
      </w:tr>
    </w:tbl>
    <w:p w:rsidR="00D66F59" w:rsidRDefault="00D66F59" w:rsidP="00FA34A4">
      <w:pPr>
        <w:rPr>
          <w:ins w:id="70" w:author="Autor"/>
          <w:b/>
          <w:szCs w:val="20"/>
        </w:rPr>
      </w:pPr>
    </w:p>
    <w:p w:rsidR="00124861" w:rsidRDefault="00124861" w:rsidP="00FA34A4">
      <w:pPr>
        <w:rPr>
          <w:b/>
          <w:szCs w:val="20"/>
        </w:rPr>
      </w:pPr>
    </w:p>
    <w:p w:rsidR="00D66F59" w:rsidRDefault="00D66F59" w:rsidP="00FA34A4">
      <w:pPr>
        <w:rPr>
          <w:b/>
          <w:szCs w:val="20"/>
        </w:rPr>
      </w:pPr>
    </w:p>
    <w:tbl>
      <w:tblPr>
        <w:tblW w:w="9659" w:type="dxa"/>
        <w:tblInd w:w="-2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  <w:tblPrChange w:id="71" w:author="Autor">
          <w:tblPr>
            <w:tblW w:w="9562" w:type="dxa"/>
            <w:tblInd w:w="-214" w:type="dxa"/>
            <w:tblCellMar>
              <w:left w:w="70" w:type="dxa"/>
              <w:right w:w="70" w:type="dxa"/>
            </w:tblCellMar>
            <w:tblLook w:val="04A0" w:firstRow="1" w:lastRow="0" w:firstColumn="1" w:lastColumn="0" w:noHBand="0" w:noVBand="1"/>
          </w:tblPr>
        </w:tblPrChange>
      </w:tblPr>
      <w:tblGrid>
        <w:gridCol w:w="3407"/>
        <w:gridCol w:w="3075"/>
        <w:gridCol w:w="2143"/>
        <w:gridCol w:w="1034"/>
        <w:tblGridChange w:id="72">
          <w:tblGrid>
            <w:gridCol w:w="3407"/>
            <w:gridCol w:w="3075"/>
            <w:gridCol w:w="2143"/>
            <w:gridCol w:w="1034"/>
          </w:tblGrid>
        </w:tblGridChange>
      </w:tblGrid>
      <w:tr w:rsidR="00F7249E" w:rsidRPr="006A01FC" w:rsidTr="00817B96">
        <w:trPr>
          <w:trHeight w:val="480"/>
          <w:trPrChange w:id="73" w:author="Autor">
            <w:trPr>
              <w:trHeight w:val="480"/>
            </w:trPr>
          </w:trPrChange>
        </w:trPr>
        <w:tc>
          <w:tcPr>
            <w:tcW w:w="862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BFBFBF"/>
            <w:vAlign w:val="center"/>
            <w:hideMark/>
            <w:tcPrChange w:id="74" w:author="Autor">
              <w:tcPr>
                <w:tcW w:w="8625" w:type="dxa"/>
                <w:gridSpan w:val="3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000000"/>
                </w:tcBorders>
                <w:shd w:val="clear" w:color="000000" w:fill="BFBFBF"/>
                <w:vAlign w:val="center"/>
                <w:hideMark/>
              </w:tcPr>
            </w:tcPrChange>
          </w:tcPr>
          <w:p w:rsidR="00F7249E" w:rsidRPr="00E624FA" w:rsidRDefault="00F7249E" w:rsidP="00F7249E">
            <w:pPr>
              <w:jc w:val="center"/>
              <w:rPr>
                <w:b/>
                <w:bCs/>
                <w:color w:val="FF0000"/>
              </w:rPr>
            </w:pPr>
            <w:r w:rsidRPr="00E624FA">
              <w:rPr>
                <w:b/>
                <w:bCs/>
                <w:color w:val="FF0000"/>
              </w:rPr>
              <w:lastRenderedPageBreak/>
              <w:t xml:space="preserve">Rizikové kritérium pre </w:t>
            </w:r>
            <w:r>
              <w:rPr>
                <w:b/>
                <w:bCs/>
                <w:color w:val="FF0000"/>
              </w:rPr>
              <w:t>osobu podľa</w:t>
            </w:r>
            <w:r w:rsidRPr="00E624FA">
              <w:rPr>
                <w:b/>
                <w:bCs/>
                <w:color w:val="FF0000"/>
              </w:rPr>
              <w:t xml:space="preserve"> § </w:t>
            </w:r>
            <w:r>
              <w:rPr>
                <w:b/>
                <w:bCs/>
                <w:color w:val="FF0000"/>
              </w:rPr>
              <w:t>8</w:t>
            </w:r>
            <w:r w:rsidRPr="00E624FA">
              <w:rPr>
                <w:b/>
                <w:bCs/>
                <w:color w:val="FF0000"/>
              </w:rPr>
              <w:t xml:space="preserve"> </w:t>
            </w:r>
            <w:ins w:id="75" w:author="Autor">
              <w:r w:rsidR="00037351">
                <w:rPr>
                  <w:b/>
                  <w:bCs/>
                  <w:color w:val="FF0000"/>
                </w:rPr>
                <w:t xml:space="preserve">ods. 1 </w:t>
              </w:r>
            </w:ins>
            <w:r w:rsidRPr="00E624FA">
              <w:rPr>
                <w:b/>
                <w:bCs/>
                <w:color w:val="FF0000"/>
              </w:rPr>
              <w:t>ZVO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BFBFBF"/>
            <w:vAlign w:val="center"/>
            <w:hideMark/>
            <w:tcPrChange w:id="76" w:author="Autor">
              <w:tcPr>
                <w:tcW w:w="937" w:type="dxa"/>
                <w:tcBorders>
                  <w:top w:val="single" w:sz="4" w:space="0" w:color="auto"/>
                  <w:left w:val="nil"/>
                  <w:bottom w:val="nil"/>
                  <w:right w:val="single" w:sz="4" w:space="0" w:color="auto"/>
                </w:tcBorders>
                <w:shd w:val="clear" w:color="000000" w:fill="BFBFBF"/>
                <w:vAlign w:val="center"/>
                <w:hideMark/>
              </w:tcPr>
            </w:tcPrChange>
          </w:tcPr>
          <w:p w:rsidR="00F7249E" w:rsidRPr="00E624FA" w:rsidRDefault="00F7249E" w:rsidP="005E7852">
            <w:pPr>
              <w:jc w:val="center"/>
              <w:rPr>
                <w:b/>
                <w:bCs/>
                <w:color w:val="FF0000"/>
              </w:rPr>
            </w:pPr>
            <w:r w:rsidRPr="00E624FA">
              <w:rPr>
                <w:b/>
                <w:bCs/>
                <w:color w:val="FF0000"/>
              </w:rPr>
              <w:t>Hodnota</w:t>
            </w:r>
          </w:p>
        </w:tc>
      </w:tr>
      <w:tr w:rsidR="00F7249E" w:rsidRPr="006A01FC" w:rsidTr="00817B96">
        <w:trPr>
          <w:trHeight w:val="300"/>
          <w:trPrChange w:id="77" w:author="Autor">
            <w:trPr>
              <w:trHeight w:val="300"/>
            </w:trPr>
          </w:trPrChange>
        </w:trPr>
        <w:tc>
          <w:tcPr>
            <w:tcW w:w="34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  <w:tcPrChange w:id="78" w:author="Autor">
              <w:tcPr>
                <w:tcW w:w="3407" w:type="dxa"/>
                <w:vMerge w:val="restar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:rsidR="00F7249E" w:rsidRPr="00E624FA" w:rsidRDefault="00F7249E" w:rsidP="00E624FA">
            <w:pPr>
              <w:rPr>
                <w:bCs/>
                <w:color w:val="000000"/>
              </w:rPr>
            </w:pPr>
            <w:r w:rsidRPr="00E624FA">
              <w:rPr>
                <w:bCs/>
                <w:color w:val="000000"/>
              </w:rPr>
              <w:t>Aká bola predpokladaná hodnota zákazky?</w:t>
            </w:r>
          </w:p>
        </w:tc>
        <w:tc>
          <w:tcPr>
            <w:tcW w:w="30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  <w:tcPrChange w:id="79" w:author="Autor">
              <w:tcPr>
                <w:tcW w:w="3075" w:type="dxa"/>
                <w:vMerge w:val="restar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:rsidR="00F7249E" w:rsidRPr="00F7249E" w:rsidRDefault="00F7249E" w:rsidP="005E7852">
            <w:pPr>
              <w:jc w:val="center"/>
              <w:rPr>
                <w:color w:val="000000"/>
              </w:rPr>
            </w:pPr>
            <w:r w:rsidRPr="00F7249E">
              <w:rPr>
                <w:color w:val="000000"/>
              </w:rPr>
              <w:t>Tovary/Služby</w:t>
            </w: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  <w:tcPrChange w:id="80" w:author="Autor">
              <w:tcPr>
                <w:tcW w:w="2143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noWrap/>
                <w:vAlign w:val="center"/>
                <w:hideMark/>
              </w:tcPr>
            </w:tcPrChange>
          </w:tcPr>
          <w:p w:rsidR="00F7249E" w:rsidRPr="00F7249E" w:rsidRDefault="00F7249E" w:rsidP="005E7852">
            <w:pPr>
              <w:jc w:val="center"/>
              <w:rPr>
                <w:color w:val="000000"/>
              </w:rPr>
            </w:pPr>
            <w:r w:rsidRPr="00F7249E">
              <w:rPr>
                <w:color w:val="000000"/>
              </w:rPr>
              <w:t xml:space="preserve">do </w:t>
            </w:r>
            <w:r>
              <w:rPr>
                <w:color w:val="000000"/>
              </w:rPr>
              <w:t>7</w:t>
            </w:r>
            <w:ins w:id="81" w:author="Autor">
              <w:r w:rsidR="00124861">
                <w:rPr>
                  <w:color w:val="000000"/>
                </w:rPr>
                <w:t>5</w:t>
              </w:r>
            </w:ins>
            <w:del w:id="82" w:author="Autor">
              <w:r w:rsidDel="00124861">
                <w:rPr>
                  <w:color w:val="000000"/>
                </w:rPr>
                <w:delText>0</w:delText>
              </w:r>
            </w:del>
            <w:r w:rsidRPr="00F7249E">
              <w:rPr>
                <w:color w:val="000000"/>
              </w:rPr>
              <w:t xml:space="preserve"> tisíc €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  <w:tcPrChange w:id="83" w:author="Autor">
              <w:tcPr>
                <w:tcW w:w="937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noWrap/>
                <w:vAlign w:val="center"/>
                <w:hideMark/>
              </w:tcPr>
            </w:tcPrChange>
          </w:tcPr>
          <w:p w:rsidR="00F7249E" w:rsidRPr="00F7249E" w:rsidRDefault="00F7249E" w:rsidP="005E7852">
            <w:pPr>
              <w:jc w:val="center"/>
              <w:rPr>
                <w:color w:val="000000"/>
              </w:rPr>
            </w:pPr>
            <w:r w:rsidRPr="00F7249E">
              <w:rPr>
                <w:color w:val="000000"/>
              </w:rPr>
              <w:t>0</w:t>
            </w:r>
          </w:p>
        </w:tc>
      </w:tr>
      <w:tr w:rsidR="00F7249E" w:rsidRPr="006A01FC" w:rsidTr="00817B96">
        <w:trPr>
          <w:trHeight w:val="300"/>
          <w:trPrChange w:id="84" w:author="Autor">
            <w:trPr>
              <w:trHeight w:val="300"/>
            </w:trPr>
          </w:trPrChange>
        </w:trPr>
        <w:tc>
          <w:tcPr>
            <w:tcW w:w="34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  <w:tcPrChange w:id="85" w:author="Autor">
              <w:tcPr>
                <w:tcW w:w="3407" w:type="dxa"/>
                <w:vMerge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F7249E" w:rsidRPr="00E624FA" w:rsidRDefault="00F7249E" w:rsidP="005E7852">
            <w:pPr>
              <w:rPr>
                <w:b/>
                <w:bCs/>
                <w:color w:val="000000"/>
              </w:rPr>
            </w:pPr>
          </w:p>
        </w:tc>
        <w:tc>
          <w:tcPr>
            <w:tcW w:w="30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  <w:tcPrChange w:id="86" w:author="Autor">
              <w:tcPr>
                <w:tcW w:w="3075" w:type="dxa"/>
                <w:vMerge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F7249E" w:rsidRPr="00E624FA" w:rsidRDefault="00F7249E" w:rsidP="00E624FA">
            <w:pPr>
              <w:jc w:val="center"/>
              <w:rPr>
                <w:color w:val="000000"/>
              </w:rPr>
            </w:pP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  <w:tcPrChange w:id="87" w:author="Autor">
              <w:tcPr>
                <w:tcW w:w="2143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noWrap/>
                <w:vAlign w:val="center"/>
                <w:hideMark/>
              </w:tcPr>
            </w:tcPrChange>
          </w:tcPr>
          <w:p w:rsidR="00F7249E" w:rsidRPr="00E624FA" w:rsidRDefault="00F7249E" w:rsidP="005E7852">
            <w:pPr>
              <w:jc w:val="center"/>
              <w:rPr>
                <w:color w:val="000000"/>
              </w:rPr>
            </w:pPr>
            <w:r w:rsidRPr="00E624FA">
              <w:rPr>
                <w:color w:val="000000"/>
              </w:rPr>
              <w:t xml:space="preserve">vyššia alebo rovná ako </w:t>
            </w:r>
            <w:r>
              <w:rPr>
                <w:color w:val="000000"/>
              </w:rPr>
              <w:t>7</w:t>
            </w:r>
            <w:ins w:id="88" w:author="Autor">
              <w:r w:rsidR="00124861">
                <w:rPr>
                  <w:color w:val="000000"/>
                </w:rPr>
                <w:t>5</w:t>
              </w:r>
            </w:ins>
            <w:del w:id="89" w:author="Autor">
              <w:r w:rsidDel="00124861">
                <w:rPr>
                  <w:color w:val="000000"/>
                </w:rPr>
                <w:delText>0</w:delText>
              </w:r>
            </w:del>
            <w:r w:rsidRPr="00E624FA">
              <w:rPr>
                <w:color w:val="000000"/>
              </w:rPr>
              <w:t xml:space="preserve"> tisíc a nižšia ako </w:t>
            </w:r>
            <w:r>
              <w:rPr>
                <w:color w:val="000000"/>
              </w:rPr>
              <w:t>100</w:t>
            </w:r>
            <w:r w:rsidRPr="00E624FA">
              <w:rPr>
                <w:color w:val="000000"/>
              </w:rPr>
              <w:t xml:space="preserve"> tisíc €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  <w:tcPrChange w:id="90" w:author="Autor">
              <w:tcPr>
                <w:tcW w:w="937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noWrap/>
                <w:vAlign w:val="center"/>
                <w:hideMark/>
              </w:tcPr>
            </w:tcPrChange>
          </w:tcPr>
          <w:p w:rsidR="00F7249E" w:rsidRPr="00E624FA" w:rsidRDefault="00F7249E" w:rsidP="005E7852">
            <w:pPr>
              <w:jc w:val="center"/>
              <w:rPr>
                <w:color w:val="000000"/>
              </w:rPr>
            </w:pPr>
            <w:r w:rsidRPr="00E624FA">
              <w:rPr>
                <w:color w:val="000000"/>
              </w:rPr>
              <w:t>1</w:t>
            </w:r>
          </w:p>
        </w:tc>
      </w:tr>
      <w:tr w:rsidR="00F7249E" w:rsidRPr="006A01FC" w:rsidTr="00817B96">
        <w:trPr>
          <w:trHeight w:val="300"/>
          <w:trPrChange w:id="91" w:author="Autor">
            <w:trPr>
              <w:trHeight w:val="300"/>
            </w:trPr>
          </w:trPrChange>
        </w:trPr>
        <w:tc>
          <w:tcPr>
            <w:tcW w:w="34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  <w:tcPrChange w:id="92" w:author="Autor">
              <w:tcPr>
                <w:tcW w:w="3407" w:type="dxa"/>
                <w:vMerge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F7249E" w:rsidRPr="00E624FA" w:rsidRDefault="00F7249E" w:rsidP="005E7852">
            <w:pPr>
              <w:rPr>
                <w:b/>
                <w:bCs/>
                <w:color w:val="000000"/>
              </w:rPr>
            </w:pPr>
          </w:p>
        </w:tc>
        <w:tc>
          <w:tcPr>
            <w:tcW w:w="30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  <w:tcPrChange w:id="93" w:author="Autor">
              <w:tcPr>
                <w:tcW w:w="3075" w:type="dxa"/>
                <w:vMerge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F7249E" w:rsidRPr="00E624FA" w:rsidRDefault="00F7249E" w:rsidP="00E624FA">
            <w:pPr>
              <w:jc w:val="center"/>
              <w:rPr>
                <w:color w:val="000000"/>
              </w:rPr>
            </w:pP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  <w:tcPrChange w:id="94" w:author="Autor">
              <w:tcPr>
                <w:tcW w:w="2143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noWrap/>
                <w:vAlign w:val="center"/>
                <w:hideMark/>
              </w:tcPr>
            </w:tcPrChange>
          </w:tcPr>
          <w:p w:rsidR="00F7249E" w:rsidRPr="00E624FA" w:rsidRDefault="00F7249E" w:rsidP="005E7852">
            <w:pPr>
              <w:jc w:val="center"/>
              <w:rPr>
                <w:color w:val="000000"/>
              </w:rPr>
            </w:pPr>
            <w:r w:rsidRPr="00E624FA">
              <w:rPr>
                <w:color w:val="000000"/>
              </w:rPr>
              <w:t>do 1</w:t>
            </w:r>
            <w:ins w:id="95" w:author="Autor">
              <w:r w:rsidR="00720B6D">
                <w:rPr>
                  <w:color w:val="000000"/>
                </w:rPr>
                <w:t>44</w:t>
              </w:r>
            </w:ins>
            <w:del w:id="96" w:author="Autor">
              <w:r w:rsidRPr="00E624FA" w:rsidDel="00720B6D">
                <w:rPr>
                  <w:color w:val="000000"/>
                </w:rPr>
                <w:delText>35</w:delText>
              </w:r>
            </w:del>
            <w:r w:rsidRPr="00E624FA">
              <w:rPr>
                <w:color w:val="000000"/>
              </w:rPr>
              <w:t xml:space="preserve"> tisíc €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  <w:tcPrChange w:id="97" w:author="Autor">
              <w:tcPr>
                <w:tcW w:w="937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noWrap/>
                <w:vAlign w:val="center"/>
                <w:hideMark/>
              </w:tcPr>
            </w:tcPrChange>
          </w:tcPr>
          <w:p w:rsidR="00F7249E" w:rsidRPr="00E624FA" w:rsidRDefault="00F7249E" w:rsidP="005E7852">
            <w:pPr>
              <w:jc w:val="center"/>
              <w:rPr>
                <w:color w:val="000000"/>
              </w:rPr>
            </w:pPr>
            <w:r w:rsidRPr="00E624FA">
              <w:rPr>
                <w:color w:val="000000"/>
              </w:rPr>
              <w:t>3</w:t>
            </w:r>
          </w:p>
        </w:tc>
      </w:tr>
      <w:tr w:rsidR="00F7249E" w:rsidRPr="006A01FC" w:rsidTr="00817B96">
        <w:trPr>
          <w:trHeight w:val="474"/>
          <w:trPrChange w:id="98" w:author="Autor">
            <w:trPr>
              <w:trHeight w:val="474"/>
            </w:trPr>
          </w:trPrChange>
        </w:trPr>
        <w:tc>
          <w:tcPr>
            <w:tcW w:w="34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  <w:tcPrChange w:id="99" w:author="Autor">
              <w:tcPr>
                <w:tcW w:w="3407" w:type="dxa"/>
                <w:vMerge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F7249E" w:rsidRPr="00E624FA" w:rsidRDefault="00F7249E" w:rsidP="005E7852">
            <w:pPr>
              <w:rPr>
                <w:b/>
                <w:bCs/>
                <w:color w:val="000000"/>
              </w:rPr>
            </w:pPr>
          </w:p>
        </w:tc>
        <w:tc>
          <w:tcPr>
            <w:tcW w:w="30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  <w:tcPrChange w:id="100" w:author="Autor">
              <w:tcPr>
                <w:tcW w:w="3075" w:type="dxa"/>
                <w:vMerge w:val="restart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center"/>
                <w:hideMark/>
              </w:tcPr>
            </w:tcPrChange>
          </w:tcPr>
          <w:p w:rsidR="00F7249E" w:rsidRPr="00E624FA" w:rsidRDefault="00F7249E" w:rsidP="005E7852">
            <w:pPr>
              <w:jc w:val="center"/>
              <w:rPr>
                <w:color w:val="000000"/>
              </w:rPr>
            </w:pPr>
            <w:r w:rsidRPr="00E624FA">
              <w:rPr>
                <w:color w:val="000000"/>
              </w:rPr>
              <w:t>Práce</w:t>
            </w: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  <w:tcPrChange w:id="101" w:author="Autor">
              <w:tcPr>
                <w:tcW w:w="2143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noWrap/>
                <w:vAlign w:val="center"/>
                <w:hideMark/>
              </w:tcPr>
            </w:tcPrChange>
          </w:tcPr>
          <w:p w:rsidR="00F7249E" w:rsidRPr="00E624FA" w:rsidRDefault="00F7249E" w:rsidP="005E7852">
            <w:pPr>
              <w:jc w:val="center"/>
              <w:rPr>
                <w:color w:val="000000"/>
              </w:rPr>
            </w:pPr>
          </w:p>
          <w:p w:rsidR="00F7249E" w:rsidRPr="00E624FA" w:rsidRDefault="00F7249E" w:rsidP="005E7852">
            <w:pPr>
              <w:jc w:val="center"/>
              <w:rPr>
                <w:color w:val="000000"/>
              </w:rPr>
            </w:pPr>
          </w:p>
          <w:p w:rsidR="00F7249E" w:rsidRDefault="00F7249E" w:rsidP="00F7249E">
            <w:pPr>
              <w:jc w:val="center"/>
              <w:rPr>
                <w:color w:val="000000"/>
              </w:rPr>
            </w:pPr>
            <w:r w:rsidRPr="00E624FA">
              <w:rPr>
                <w:color w:val="000000"/>
              </w:rPr>
              <w:t xml:space="preserve">do </w:t>
            </w:r>
          </w:p>
          <w:p w:rsidR="00F7249E" w:rsidRPr="00E624FA" w:rsidRDefault="00124861" w:rsidP="00F7249E">
            <w:pPr>
              <w:jc w:val="center"/>
              <w:rPr>
                <w:color w:val="000000"/>
              </w:rPr>
            </w:pPr>
            <w:ins w:id="102" w:author="Autor">
              <w:r>
                <w:rPr>
                  <w:color w:val="000000"/>
                </w:rPr>
                <w:t>4</w:t>
              </w:r>
            </w:ins>
            <w:del w:id="103" w:author="Autor">
              <w:r w:rsidR="00F7249E" w:rsidDel="00124861">
                <w:rPr>
                  <w:color w:val="000000"/>
                </w:rPr>
                <w:delText>3</w:delText>
              </w:r>
            </w:del>
            <w:r w:rsidR="00F7249E">
              <w:rPr>
                <w:color w:val="000000"/>
              </w:rPr>
              <w:t>00</w:t>
            </w:r>
            <w:r w:rsidR="00F7249E" w:rsidRPr="00E624FA">
              <w:rPr>
                <w:color w:val="000000"/>
              </w:rPr>
              <w:t xml:space="preserve"> tisíc €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  <w:tcPrChange w:id="104" w:author="Autor">
              <w:tcPr>
                <w:tcW w:w="937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noWrap/>
                <w:vAlign w:val="center"/>
                <w:hideMark/>
              </w:tcPr>
            </w:tcPrChange>
          </w:tcPr>
          <w:p w:rsidR="00F7249E" w:rsidRPr="00E624FA" w:rsidRDefault="00F7249E" w:rsidP="005E7852">
            <w:pPr>
              <w:rPr>
                <w:color w:val="000000"/>
              </w:rPr>
            </w:pPr>
          </w:p>
          <w:p w:rsidR="00F7249E" w:rsidRPr="00E624FA" w:rsidRDefault="00F7249E" w:rsidP="005E7852">
            <w:pPr>
              <w:jc w:val="center"/>
              <w:rPr>
                <w:color w:val="000000"/>
              </w:rPr>
            </w:pPr>
          </w:p>
          <w:p w:rsidR="00F7249E" w:rsidRPr="00E624FA" w:rsidRDefault="00F7249E" w:rsidP="005E7852">
            <w:pPr>
              <w:jc w:val="center"/>
              <w:rPr>
                <w:color w:val="000000"/>
              </w:rPr>
            </w:pPr>
            <w:r w:rsidRPr="00E624FA">
              <w:rPr>
                <w:color w:val="000000"/>
              </w:rPr>
              <w:t>0</w:t>
            </w:r>
          </w:p>
        </w:tc>
      </w:tr>
      <w:tr w:rsidR="00F7249E" w:rsidRPr="006A01FC" w:rsidTr="00817B96">
        <w:trPr>
          <w:trHeight w:val="300"/>
          <w:trPrChange w:id="105" w:author="Autor">
            <w:trPr>
              <w:trHeight w:val="300"/>
            </w:trPr>
          </w:trPrChange>
        </w:trPr>
        <w:tc>
          <w:tcPr>
            <w:tcW w:w="34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  <w:tcPrChange w:id="106" w:author="Autor">
              <w:tcPr>
                <w:tcW w:w="3407" w:type="dxa"/>
                <w:vMerge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F7249E" w:rsidRPr="00E624FA" w:rsidRDefault="00F7249E" w:rsidP="005E7852">
            <w:pPr>
              <w:rPr>
                <w:b/>
                <w:bCs/>
                <w:color w:val="000000"/>
              </w:rPr>
            </w:pPr>
          </w:p>
        </w:tc>
        <w:tc>
          <w:tcPr>
            <w:tcW w:w="30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  <w:tcPrChange w:id="107" w:author="Autor">
              <w:tcPr>
                <w:tcW w:w="3075" w:type="dxa"/>
                <w:vMerge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F7249E" w:rsidRPr="00E624FA" w:rsidRDefault="00F7249E" w:rsidP="00E624FA">
            <w:pPr>
              <w:jc w:val="center"/>
              <w:rPr>
                <w:color w:val="000000"/>
              </w:rPr>
            </w:pP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  <w:tcPrChange w:id="108" w:author="Autor">
              <w:tcPr>
                <w:tcW w:w="2143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noWrap/>
                <w:vAlign w:val="center"/>
                <w:hideMark/>
              </w:tcPr>
            </w:tcPrChange>
          </w:tcPr>
          <w:p w:rsidR="00F7249E" w:rsidRPr="00E624FA" w:rsidRDefault="00F7249E" w:rsidP="00F7249E">
            <w:pPr>
              <w:jc w:val="center"/>
              <w:rPr>
                <w:color w:val="000000"/>
              </w:rPr>
            </w:pPr>
            <w:r w:rsidRPr="00E624FA">
              <w:rPr>
                <w:color w:val="000000"/>
              </w:rPr>
              <w:t xml:space="preserve">vyššia alebo rovná ako </w:t>
            </w:r>
            <w:ins w:id="109" w:author="Autor">
              <w:r w:rsidR="00124861">
                <w:rPr>
                  <w:color w:val="000000"/>
                </w:rPr>
                <w:t>4</w:t>
              </w:r>
            </w:ins>
            <w:del w:id="110" w:author="Autor">
              <w:r w:rsidDel="00124861">
                <w:rPr>
                  <w:color w:val="000000"/>
                </w:rPr>
                <w:delText>3</w:delText>
              </w:r>
            </w:del>
            <w:r>
              <w:rPr>
                <w:color w:val="000000"/>
              </w:rPr>
              <w:t>00</w:t>
            </w:r>
            <w:r w:rsidRPr="00E624FA">
              <w:rPr>
                <w:color w:val="000000"/>
              </w:rPr>
              <w:t xml:space="preserve"> tisíc a nižšia ako 1 000 000 €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  <w:tcPrChange w:id="111" w:author="Autor">
              <w:tcPr>
                <w:tcW w:w="937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noWrap/>
                <w:vAlign w:val="center"/>
                <w:hideMark/>
              </w:tcPr>
            </w:tcPrChange>
          </w:tcPr>
          <w:p w:rsidR="00F7249E" w:rsidRPr="00E624FA" w:rsidRDefault="00F7249E" w:rsidP="005E7852">
            <w:pPr>
              <w:jc w:val="center"/>
              <w:rPr>
                <w:color w:val="000000"/>
              </w:rPr>
            </w:pPr>
            <w:r w:rsidRPr="00E624FA">
              <w:rPr>
                <w:color w:val="000000"/>
              </w:rPr>
              <w:t>3</w:t>
            </w:r>
          </w:p>
        </w:tc>
      </w:tr>
      <w:tr w:rsidR="00F7249E" w:rsidRPr="006A01FC" w:rsidTr="00817B96">
        <w:trPr>
          <w:trHeight w:val="300"/>
          <w:trPrChange w:id="112" w:author="Autor">
            <w:trPr>
              <w:trHeight w:val="300"/>
            </w:trPr>
          </w:trPrChange>
        </w:trPr>
        <w:tc>
          <w:tcPr>
            <w:tcW w:w="34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  <w:tcPrChange w:id="113" w:author="Autor">
              <w:tcPr>
                <w:tcW w:w="3407" w:type="dxa"/>
                <w:vMerge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F7249E" w:rsidRPr="00E624FA" w:rsidRDefault="00F7249E" w:rsidP="005E7852">
            <w:pPr>
              <w:rPr>
                <w:b/>
                <w:bCs/>
                <w:color w:val="000000"/>
              </w:rPr>
            </w:pPr>
          </w:p>
        </w:tc>
        <w:tc>
          <w:tcPr>
            <w:tcW w:w="30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  <w:tcPrChange w:id="114" w:author="Autor">
              <w:tcPr>
                <w:tcW w:w="3075" w:type="dxa"/>
                <w:vMerge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F7249E" w:rsidRPr="00E624FA" w:rsidRDefault="00F7249E" w:rsidP="00E624FA">
            <w:pPr>
              <w:jc w:val="center"/>
              <w:rPr>
                <w:color w:val="000000"/>
              </w:rPr>
            </w:pP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  <w:tcPrChange w:id="115" w:author="Autor">
              <w:tcPr>
                <w:tcW w:w="2143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noWrap/>
                <w:vAlign w:val="center"/>
                <w:hideMark/>
              </w:tcPr>
            </w:tcPrChange>
          </w:tcPr>
          <w:p w:rsidR="00F7249E" w:rsidRPr="00E624FA" w:rsidRDefault="00F7249E" w:rsidP="005E7852">
            <w:pPr>
              <w:jc w:val="center"/>
              <w:rPr>
                <w:color w:val="000000"/>
              </w:rPr>
            </w:pPr>
            <w:r w:rsidRPr="00E624FA">
              <w:rPr>
                <w:color w:val="000000"/>
              </w:rPr>
              <w:t xml:space="preserve">do 5 </w:t>
            </w:r>
            <w:ins w:id="116" w:author="Autor">
              <w:r w:rsidR="00720B6D">
                <w:rPr>
                  <w:color w:val="000000"/>
                </w:rPr>
                <w:t>548</w:t>
              </w:r>
            </w:ins>
            <w:del w:id="117" w:author="Autor">
              <w:r w:rsidRPr="00E624FA" w:rsidDel="00720B6D">
                <w:rPr>
                  <w:color w:val="000000"/>
                </w:rPr>
                <w:delText>225</w:delText>
              </w:r>
            </w:del>
            <w:r w:rsidRPr="00E624FA">
              <w:rPr>
                <w:color w:val="000000"/>
              </w:rPr>
              <w:t xml:space="preserve"> 000</w:t>
            </w:r>
            <w:r w:rsidRPr="00E624FA" w:rsidDel="00163DC2">
              <w:rPr>
                <w:color w:val="000000"/>
              </w:rPr>
              <w:t xml:space="preserve"> </w:t>
            </w:r>
            <w:r w:rsidRPr="00E624FA">
              <w:rPr>
                <w:color w:val="000000"/>
              </w:rPr>
              <w:t>€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  <w:tcPrChange w:id="118" w:author="Autor">
              <w:tcPr>
                <w:tcW w:w="937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noWrap/>
                <w:vAlign w:val="center"/>
                <w:hideMark/>
              </w:tcPr>
            </w:tcPrChange>
          </w:tcPr>
          <w:p w:rsidR="00F7249E" w:rsidRPr="00E624FA" w:rsidRDefault="00F7249E" w:rsidP="005E7852">
            <w:pPr>
              <w:jc w:val="center"/>
              <w:rPr>
                <w:color w:val="000000"/>
              </w:rPr>
            </w:pPr>
            <w:r w:rsidRPr="00E624FA">
              <w:rPr>
                <w:color w:val="000000"/>
              </w:rPr>
              <w:t>5</w:t>
            </w:r>
          </w:p>
        </w:tc>
      </w:tr>
      <w:tr w:rsidR="00F7249E" w:rsidRPr="006A01FC" w:rsidTr="00817B96">
        <w:trPr>
          <w:trHeight w:val="300"/>
          <w:trPrChange w:id="119" w:author="Autor">
            <w:trPr>
              <w:trHeight w:val="300"/>
            </w:trPr>
          </w:trPrChange>
        </w:trPr>
        <w:tc>
          <w:tcPr>
            <w:tcW w:w="3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  <w:tcPrChange w:id="120" w:author="Autor">
              <w:tcPr>
                <w:tcW w:w="3407" w:type="dxa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:rsidR="00F7249E" w:rsidRPr="00E624FA" w:rsidRDefault="00F7249E" w:rsidP="005E7852">
            <w:pPr>
              <w:rPr>
                <w:b/>
                <w:bCs/>
                <w:color w:val="000000"/>
              </w:rPr>
            </w:pPr>
            <w:r w:rsidRPr="00A670C0">
              <w:rPr>
                <w:color w:val="000000"/>
              </w:rPr>
              <w:t>Bol použitý postup podľa § 116 ZVO?</w:t>
            </w:r>
          </w:p>
        </w:tc>
        <w:tc>
          <w:tcPr>
            <w:tcW w:w="3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  <w:tcPrChange w:id="121" w:author="Autor">
              <w:tcPr>
                <w:tcW w:w="3075" w:type="dxa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:rsidR="00F7249E" w:rsidRPr="00E624FA" w:rsidRDefault="00F7249E" w:rsidP="005E7852">
            <w:pPr>
              <w:jc w:val="center"/>
              <w:rPr>
                <w:color w:val="000000"/>
              </w:rPr>
            </w:pPr>
            <w:r w:rsidRPr="00E624FA">
              <w:rPr>
                <w:color w:val="000000"/>
              </w:rPr>
              <w:t>Tovary/Služby/Práce</w:t>
            </w:r>
            <w:r w:rsidRPr="00E624FA" w:rsidDel="007F7CF2">
              <w:rPr>
                <w:color w:val="000000"/>
              </w:rPr>
              <w:t xml:space="preserve"> 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  <w:tcPrChange w:id="122" w:author="Autor">
              <w:tcPr>
                <w:tcW w:w="2143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noWrap/>
                <w:vAlign w:val="center"/>
                <w:hideMark/>
              </w:tcPr>
            </w:tcPrChange>
          </w:tcPr>
          <w:p w:rsidR="00F7249E" w:rsidRPr="00E624FA" w:rsidRDefault="00F7249E" w:rsidP="00FA78B2">
            <w:pPr>
              <w:jc w:val="center"/>
              <w:rPr>
                <w:color w:val="000000"/>
              </w:rPr>
            </w:pPr>
            <w:r w:rsidRPr="00E624FA">
              <w:rPr>
                <w:color w:val="000000"/>
              </w:rPr>
              <w:t>áno / nie</w:t>
            </w:r>
            <w:r w:rsidRPr="00E624FA" w:rsidDel="00CE32E8">
              <w:rPr>
                <w:color w:val="000000"/>
              </w:rPr>
              <w:t xml:space="preserve"> 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  <w:tcPrChange w:id="123" w:author="Autor">
              <w:tcPr>
                <w:tcW w:w="937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noWrap/>
                <w:vAlign w:val="center"/>
                <w:hideMark/>
              </w:tcPr>
            </w:tcPrChange>
          </w:tcPr>
          <w:p w:rsidR="00F7249E" w:rsidRPr="00E624FA" w:rsidRDefault="00F7249E">
            <w:pPr>
              <w:jc w:val="center"/>
              <w:rPr>
                <w:color w:val="000000"/>
              </w:rPr>
            </w:pPr>
            <w:r w:rsidRPr="00E624FA">
              <w:rPr>
                <w:color w:val="000000"/>
              </w:rPr>
              <w:t>6/0</w:t>
            </w:r>
          </w:p>
        </w:tc>
      </w:tr>
      <w:tr w:rsidR="00F7249E" w:rsidRPr="006A01FC" w:rsidTr="00817B96">
        <w:trPr>
          <w:trHeight w:val="300"/>
          <w:trPrChange w:id="124" w:author="Autor">
            <w:trPr>
              <w:trHeight w:val="300"/>
            </w:trPr>
          </w:trPrChange>
        </w:trPr>
        <w:tc>
          <w:tcPr>
            <w:tcW w:w="3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  <w:tcPrChange w:id="125" w:author="Autor">
              <w:tcPr>
                <w:tcW w:w="3407" w:type="dxa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:rsidR="00F7249E" w:rsidRPr="00E624FA" w:rsidRDefault="00F7249E" w:rsidP="005E7852">
            <w:pPr>
              <w:rPr>
                <w:b/>
                <w:bCs/>
                <w:color w:val="000000"/>
              </w:rPr>
            </w:pPr>
            <w:r w:rsidRPr="00A670C0">
              <w:rPr>
                <w:color w:val="000000"/>
              </w:rPr>
              <w:t>Bolo VO predmetom prvej a/alebo druhej ex ante finančnej kontroly?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  <w:tcPrChange w:id="126" w:author="Autor">
              <w:tcPr>
                <w:tcW w:w="3075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center"/>
                <w:hideMark/>
              </w:tcPr>
            </w:tcPrChange>
          </w:tcPr>
          <w:p w:rsidR="00F7249E" w:rsidRPr="00E624FA" w:rsidRDefault="00F7249E" w:rsidP="00E624FA">
            <w:pPr>
              <w:jc w:val="center"/>
              <w:rPr>
                <w:color w:val="000000"/>
              </w:rPr>
            </w:pPr>
            <w:r w:rsidRPr="00E624FA">
              <w:rPr>
                <w:color w:val="000000"/>
              </w:rPr>
              <w:t>Tovary/Služby/Práce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  <w:tcPrChange w:id="127" w:author="Autor">
              <w:tcPr>
                <w:tcW w:w="2143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noWrap/>
                <w:vAlign w:val="center"/>
                <w:hideMark/>
              </w:tcPr>
            </w:tcPrChange>
          </w:tcPr>
          <w:p w:rsidR="00F7249E" w:rsidRPr="00E624FA" w:rsidRDefault="00F7249E" w:rsidP="00FA78B2">
            <w:pPr>
              <w:jc w:val="center"/>
              <w:rPr>
                <w:color w:val="000000"/>
              </w:rPr>
            </w:pPr>
            <w:r w:rsidRPr="00E624FA">
              <w:rPr>
                <w:color w:val="000000"/>
              </w:rPr>
              <w:t>áno / nie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  <w:tcPrChange w:id="128" w:author="Autor">
              <w:tcPr>
                <w:tcW w:w="937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noWrap/>
                <w:vAlign w:val="center"/>
                <w:hideMark/>
              </w:tcPr>
            </w:tcPrChange>
          </w:tcPr>
          <w:p w:rsidR="00F7249E" w:rsidRPr="00E624FA" w:rsidRDefault="00F7249E">
            <w:pPr>
              <w:jc w:val="center"/>
              <w:rPr>
                <w:color w:val="000000"/>
              </w:rPr>
            </w:pPr>
            <w:r w:rsidRPr="00E624FA">
              <w:rPr>
                <w:color w:val="000000"/>
              </w:rPr>
              <w:t>-3/3</w:t>
            </w:r>
          </w:p>
        </w:tc>
      </w:tr>
      <w:tr w:rsidR="00F7249E" w:rsidRPr="006A01FC" w:rsidTr="00817B96">
        <w:trPr>
          <w:trHeight w:val="300"/>
          <w:trPrChange w:id="129" w:author="Autor">
            <w:trPr>
              <w:trHeight w:val="300"/>
            </w:trPr>
          </w:trPrChange>
        </w:trPr>
        <w:tc>
          <w:tcPr>
            <w:tcW w:w="340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tcPrChange w:id="130" w:author="Autor">
              <w:tcPr>
                <w:tcW w:w="3407" w:type="dxa"/>
                <w:vMerge w:val="restart"/>
                <w:tcBorders>
                  <w:top w:val="nil"/>
                  <w:left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</w:tcPrChange>
          </w:tcPr>
          <w:p w:rsidR="00F7249E" w:rsidRPr="00A670C0" w:rsidRDefault="00F7249E" w:rsidP="005E7852">
            <w:pPr>
              <w:rPr>
                <w:color w:val="000000"/>
              </w:rPr>
            </w:pPr>
            <w:r w:rsidRPr="00A670C0">
              <w:rPr>
                <w:color w:val="000000"/>
              </w:rPr>
              <w:t>Koľko ponúk bolo v rámci daného VO predložených?</w:t>
            </w:r>
          </w:p>
        </w:tc>
        <w:tc>
          <w:tcPr>
            <w:tcW w:w="307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tcPrChange w:id="131" w:author="Autor">
              <w:tcPr>
                <w:tcW w:w="3075" w:type="dxa"/>
                <w:vMerge w:val="restart"/>
                <w:tcBorders>
                  <w:top w:val="nil"/>
                  <w:left w:val="nil"/>
                  <w:right w:val="single" w:sz="4" w:space="0" w:color="auto"/>
                </w:tcBorders>
                <w:shd w:val="clear" w:color="auto" w:fill="auto"/>
                <w:noWrap/>
                <w:vAlign w:val="center"/>
              </w:tcPr>
            </w:tcPrChange>
          </w:tcPr>
          <w:p w:rsidR="00F7249E" w:rsidRPr="00E624FA" w:rsidRDefault="00F7249E" w:rsidP="00E624FA">
            <w:pPr>
              <w:jc w:val="center"/>
              <w:rPr>
                <w:color w:val="000000"/>
              </w:rPr>
            </w:pPr>
            <w:r w:rsidRPr="00E624FA">
              <w:rPr>
                <w:color w:val="000000"/>
              </w:rPr>
              <w:t>Tovary/Služby/Práce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tcPrChange w:id="132" w:author="Autor">
              <w:tcPr>
                <w:tcW w:w="2143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noWrap/>
                <w:vAlign w:val="center"/>
              </w:tcPr>
            </w:tcPrChange>
          </w:tcPr>
          <w:p w:rsidR="00F7249E" w:rsidRPr="00E624FA" w:rsidRDefault="00F7249E" w:rsidP="00FA78B2">
            <w:pPr>
              <w:jc w:val="center"/>
              <w:rPr>
                <w:color w:val="000000"/>
              </w:rPr>
            </w:pPr>
            <w:r w:rsidRPr="00E624FA">
              <w:rPr>
                <w:color w:val="000000"/>
              </w:rPr>
              <w:t>1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tcPrChange w:id="133" w:author="Autor">
              <w:tcPr>
                <w:tcW w:w="937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noWrap/>
                <w:vAlign w:val="center"/>
              </w:tcPr>
            </w:tcPrChange>
          </w:tcPr>
          <w:p w:rsidR="00F7249E" w:rsidRPr="00E624FA" w:rsidRDefault="00F7249E">
            <w:pPr>
              <w:jc w:val="center"/>
              <w:rPr>
                <w:color w:val="000000"/>
              </w:rPr>
            </w:pPr>
            <w:r w:rsidRPr="00E624FA">
              <w:rPr>
                <w:color w:val="000000"/>
              </w:rPr>
              <w:t>1</w:t>
            </w:r>
            <w:r>
              <w:rPr>
                <w:color w:val="000000"/>
              </w:rPr>
              <w:t>9</w:t>
            </w:r>
          </w:p>
        </w:tc>
      </w:tr>
      <w:tr w:rsidR="00F7249E" w:rsidRPr="006A01FC" w:rsidTr="00817B96">
        <w:trPr>
          <w:trHeight w:val="300"/>
          <w:trPrChange w:id="134" w:author="Autor">
            <w:trPr>
              <w:trHeight w:val="300"/>
            </w:trPr>
          </w:trPrChange>
        </w:trPr>
        <w:tc>
          <w:tcPr>
            <w:tcW w:w="340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tcPrChange w:id="135" w:author="Autor">
              <w:tcPr>
                <w:tcW w:w="3407" w:type="dxa"/>
                <w:vMerge/>
                <w:tcBorders>
                  <w:left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</w:tcPrChange>
          </w:tcPr>
          <w:p w:rsidR="00F7249E" w:rsidRPr="00E624FA" w:rsidRDefault="00F7249E" w:rsidP="005E7852">
            <w:pPr>
              <w:rPr>
                <w:color w:val="000000"/>
              </w:rPr>
            </w:pPr>
          </w:p>
        </w:tc>
        <w:tc>
          <w:tcPr>
            <w:tcW w:w="307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tcPrChange w:id="136" w:author="Autor">
              <w:tcPr>
                <w:tcW w:w="3075" w:type="dxa"/>
                <w:vMerge/>
                <w:tcBorders>
                  <w:left w:val="nil"/>
                  <w:right w:val="single" w:sz="4" w:space="0" w:color="auto"/>
                </w:tcBorders>
                <w:shd w:val="clear" w:color="auto" w:fill="auto"/>
                <w:noWrap/>
                <w:vAlign w:val="center"/>
              </w:tcPr>
            </w:tcPrChange>
          </w:tcPr>
          <w:p w:rsidR="00F7249E" w:rsidRPr="00E624FA" w:rsidRDefault="00F7249E" w:rsidP="00E624FA">
            <w:pPr>
              <w:jc w:val="center"/>
              <w:rPr>
                <w:color w:val="000000"/>
              </w:rPr>
            </w:pP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tcPrChange w:id="137" w:author="Autor">
              <w:tcPr>
                <w:tcW w:w="2143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noWrap/>
                <w:vAlign w:val="center"/>
              </w:tcPr>
            </w:tcPrChange>
          </w:tcPr>
          <w:p w:rsidR="00F7249E" w:rsidRPr="00E624FA" w:rsidRDefault="00F7249E" w:rsidP="00FA78B2">
            <w:pPr>
              <w:jc w:val="center"/>
              <w:rPr>
                <w:color w:val="000000"/>
              </w:rPr>
            </w:pPr>
            <w:r w:rsidRPr="00E624FA">
              <w:rPr>
                <w:color w:val="000000"/>
              </w:rPr>
              <w:t>2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tcPrChange w:id="138" w:author="Autor">
              <w:tcPr>
                <w:tcW w:w="937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noWrap/>
                <w:vAlign w:val="center"/>
              </w:tcPr>
            </w:tcPrChange>
          </w:tcPr>
          <w:p w:rsidR="00F7249E" w:rsidRPr="00E624FA" w:rsidRDefault="00F7249E">
            <w:pPr>
              <w:jc w:val="center"/>
              <w:rPr>
                <w:color w:val="000000"/>
              </w:rPr>
            </w:pPr>
            <w:r w:rsidRPr="00E624FA">
              <w:rPr>
                <w:color w:val="000000"/>
              </w:rPr>
              <w:t>5</w:t>
            </w:r>
          </w:p>
        </w:tc>
      </w:tr>
      <w:tr w:rsidR="00F7249E" w:rsidRPr="006A01FC" w:rsidTr="00817B96">
        <w:trPr>
          <w:trHeight w:val="300"/>
          <w:trPrChange w:id="139" w:author="Autor">
            <w:trPr>
              <w:trHeight w:val="300"/>
            </w:trPr>
          </w:trPrChange>
        </w:trPr>
        <w:tc>
          <w:tcPr>
            <w:tcW w:w="34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  <w:tcPrChange w:id="140" w:author="Autor">
              <w:tcPr>
                <w:tcW w:w="3407" w:type="dxa"/>
                <w:vMerge/>
                <w:tcBorders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:rsidR="00F7249E" w:rsidRPr="00E624FA" w:rsidRDefault="00F7249E" w:rsidP="005E7852">
            <w:pPr>
              <w:rPr>
                <w:b/>
                <w:bCs/>
                <w:color w:val="000000"/>
              </w:rPr>
            </w:pPr>
          </w:p>
        </w:tc>
        <w:tc>
          <w:tcPr>
            <w:tcW w:w="307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  <w:tcPrChange w:id="141" w:author="Autor">
              <w:tcPr>
                <w:tcW w:w="3075" w:type="dxa"/>
                <w:vMerge/>
                <w:tcBorders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center"/>
                <w:hideMark/>
              </w:tcPr>
            </w:tcPrChange>
          </w:tcPr>
          <w:p w:rsidR="00F7249E" w:rsidRPr="00E624FA" w:rsidRDefault="00F7249E" w:rsidP="00E624FA">
            <w:pPr>
              <w:jc w:val="center"/>
              <w:rPr>
                <w:color w:val="000000"/>
              </w:rPr>
            </w:pP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  <w:tcPrChange w:id="142" w:author="Autor">
              <w:tcPr>
                <w:tcW w:w="2143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noWrap/>
                <w:vAlign w:val="center"/>
                <w:hideMark/>
              </w:tcPr>
            </w:tcPrChange>
          </w:tcPr>
          <w:p w:rsidR="00F7249E" w:rsidRPr="00E624FA" w:rsidRDefault="00F7249E" w:rsidP="005E7852">
            <w:pPr>
              <w:jc w:val="center"/>
              <w:rPr>
                <w:color w:val="000000"/>
              </w:rPr>
            </w:pPr>
            <w:r w:rsidRPr="00E624FA">
              <w:rPr>
                <w:color w:val="000000"/>
              </w:rPr>
              <w:t xml:space="preserve">3 a viac 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  <w:tcPrChange w:id="143" w:author="Autor">
              <w:tcPr>
                <w:tcW w:w="937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noWrap/>
                <w:vAlign w:val="center"/>
                <w:hideMark/>
              </w:tcPr>
            </w:tcPrChange>
          </w:tcPr>
          <w:p w:rsidR="00F7249E" w:rsidRPr="00E624FA" w:rsidRDefault="00F7249E" w:rsidP="005E7852">
            <w:pPr>
              <w:jc w:val="center"/>
              <w:rPr>
                <w:color w:val="000000"/>
              </w:rPr>
            </w:pPr>
            <w:r w:rsidRPr="00E624FA">
              <w:rPr>
                <w:color w:val="000000"/>
              </w:rPr>
              <w:t>0</w:t>
            </w:r>
          </w:p>
        </w:tc>
      </w:tr>
      <w:tr w:rsidR="00F7249E" w:rsidRPr="006A01FC" w:rsidTr="00817B96">
        <w:trPr>
          <w:trHeight w:val="300"/>
          <w:trPrChange w:id="144" w:author="Autor">
            <w:trPr>
              <w:trHeight w:val="300"/>
            </w:trPr>
          </w:trPrChange>
        </w:trPr>
        <w:tc>
          <w:tcPr>
            <w:tcW w:w="3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  <w:tcPrChange w:id="145" w:author="Autor">
              <w:tcPr>
                <w:tcW w:w="3407" w:type="dxa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:rsidR="00F7249E" w:rsidRPr="00E624FA" w:rsidRDefault="00F7249E" w:rsidP="005E7852">
            <w:pPr>
              <w:rPr>
                <w:b/>
                <w:bCs/>
                <w:color w:val="000000"/>
              </w:rPr>
            </w:pPr>
            <w:r w:rsidRPr="00A670C0">
              <w:rPr>
                <w:color w:val="000000"/>
              </w:rPr>
              <w:t>Boli použité viac ako dve podmienky účasti podľa § 33 ZVO?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  <w:tcPrChange w:id="146" w:author="Autor">
              <w:tcPr>
                <w:tcW w:w="3075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center"/>
                <w:hideMark/>
              </w:tcPr>
            </w:tcPrChange>
          </w:tcPr>
          <w:p w:rsidR="00F7249E" w:rsidRPr="00E624FA" w:rsidRDefault="00F7249E" w:rsidP="00E624FA">
            <w:pPr>
              <w:jc w:val="center"/>
              <w:rPr>
                <w:color w:val="000000"/>
              </w:rPr>
            </w:pPr>
            <w:r w:rsidRPr="00E624FA">
              <w:rPr>
                <w:color w:val="000000"/>
              </w:rPr>
              <w:t>Tovary/Služby/Práce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  <w:tcPrChange w:id="147" w:author="Autor">
              <w:tcPr>
                <w:tcW w:w="2143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noWrap/>
                <w:vAlign w:val="center"/>
                <w:hideMark/>
              </w:tcPr>
            </w:tcPrChange>
          </w:tcPr>
          <w:p w:rsidR="00F7249E" w:rsidRPr="00E624FA" w:rsidRDefault="00F7249E" w:rsidP="005E7852">
            <w:pPr>
              <w:jc w:val="center"/>
              <w:rPr>
                <w:color w:val="000000"/>
              </w:rPr>
            </w:pPr>
            <w:r w:rsidRPr="00E624FA">
              <w:rPr>
                <w:color w:val="000000"/>
              </w:rPr>
              <w:t>áno / nie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  <w:tcPrChange w:id="148" w:author="Autor">
              <w:tcPr>
                <w:tcW w:w="937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noWrap/>
                <w:vAlign w:val="center"/>
                <w:hideMark/>
              </w:tcPr>
            </w:tcPrChange>
          </w:tcPr>
          <w:p w:rsidR="00F7249E" w:rsidRPr="00E624FA" w:rsidRDefault="00F7249E" w:rsidP="005E7852">
            <w:pPr>
              <w:jc w:val="center"/>
              <w:rPr>
                <w:color w:val="000000"/>
              </w:rPr>
            </w:pPr>
            <w:r w:rsidRPr="00E624FA">
              <w:rPr>
                <w:color w:val="000000"/>
              </w:rPr>
              <w:t>2/0</w:t>
            </w:r>
          </w:p>
        </w:tc>
      </w:tr>
      <w:tr w:rsidR="00F7249E" w:rsidRPr="006A01FC" w:rsidTr="00817B96">
        <w:trPr>
          <w:trHeight w:val="300"/>
          <w:trPrChange w:id="149" w:author="Autor">
            <w:trPr>
              <w:trHeight w:val="300"/>
            </w:trPr>
          </w:trPrChange>
        </w:trPr>
        <w:tc>
          <w:tcPr>
            <w:tcW w:w="3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  <w:tcPrChange w:id="150" w:author="Autor">
              <w:tcPr>
                <w:tcW w:w="3407" w:type="dxa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center"/>
                <w:hideMark/>
              </w:tcPr>
            </w:tcPrChange>
          </w:tcPr>
          <w:p w:rsidR="00F7249E" w:rsidRPr="00E624FA" w:rsidRDefault="00F7249E" w:rsidP="005E7852">
            <w:pPr>
              <w:rPr>
                <w:b/>
                <w:bCs/>
                <w:color w:val="000000"/>
              </w:rPr>
            </w:pPr>
            <w:r w:rsidRPr="00A670C0">
              <w:rPr>
                <w:color w:val="000000"/>
              </w:rPr>
              <w:t>Boli použité viac ako dve podmienky účasti podľa § 34 ZVO?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  <w:tcPrChange w:id="151" w:author="Autor">
              <w:tcPr>
                <w:tcW w:w="3075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center"/>
                <w:hideMark/>
              </w:tcPr>
            </w:tcPrChange>
          </w:tcPr>
          <w:p w:rsidR="00F7249E" w:rsidRPr="00E624FA" w:rsidRDefault="00F7249E" w:rsidP="00E624FA">
            <w:pPr>
              <w:jc w:val="center"/>
              <w:rPr>
                <w:color w:val="000000"/>
              </w:rPr>
            </w:pPr>
            <w:r w:rsidRPr="00E624FA">
              <w:rPr>
                <w:color w:val="000000"/>
              </w:rPr>
              <w:t>Tovary/Služby/Práce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  <w:tcPrChange w:id="152" w:author="Autor">
              <w:tcPr>
                <w:tcW w:w="2143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noWrap/>
                <w:vAlign w:val="center"/>
                <w:hideMark/>
              </w:tcPr>
            </w:tcPrChange>
          </w:tcPr>
          <w:p w:rsidR="00F7249E" w:rsidRPr="00E624FA" w:rsidRDefault="00F7249E" w:rsidP="005E7852">
            <w:pPr>
              <w:jc w:val="center"/>
              <w:rPr>
                <w:color w:val="000000"/>
              </w:rPr>
            </w:pPr>
            <w:r w:rsidRPr="00E624FA">
              <w:rPr>
                <w:color w:val="000000"/>
              </w:rPr>
              <w:t>áno / nie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  <w:tcPrChange w:id="153" w:author="Autor">
              <w:tcPr>
                <w:tcW w:w="937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noWrap/>
                <w:vAlign w:val="center"/>
                <w:hideMark/>
              </w:tcPr>
            </w:tcPrChange>
          </w:tcPr>
          <w:p w:rsidR="00F7249E" w:rsidRPr="00E624FA" w:rsidRDefault="00F7249E" w:rsidP="005E7852">
            <w:pPr>
              <w:jc w:val="center"/>
              <w:rPr>
                <w:color w:val="000000"/>
              </w:rPr>
            </w:pPr>
            <w:r w:rsidRPr="00E624FA">
              <w:rPr>
                <w:color w:val="000000"/>
              </w:rPr>
              <w:t>2/0</w:t>
            </w:r>
          </w:p>
        </w:tc>
      </w:tr>
      <w:tr w:rsidR="00F7249E" w:rsidRPr="006A01FC" w:rsidDel="00124861" w:rsidTr="00817B96">
        <w:trPr>
          <w:trHeight w:val="300"/>
          <w:del w:id="154" w:author="Autor"/>
          <w:trPrChange w:id="155" w:author="Autor">
            <w:trPr>
              <w:trHeight w:val="300"/>
            </w:trPr>
          </w:trPrChange>
        </w:trPr>
        <w:tc>
          <w:tcPr>
            <w:tcW w:w="3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  <w:tcPrChange w:id="156" w:author="Autor">
              <w:tcPr>
                <w:tcW w:w="3407" w:type="dxa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:rsidR="00F7249E" w:rsidRPr="00E624FA" w:rsidDel="00124861" w:rsidRDefault="00F7249E" w:rsidP="005E7852">
            <w:pPr>
              <w:rPr>
                <w:del w:id="157" w:author="Autor"/>
                <w:b/>
                <w:bCs/>
                <w:color w:val="000000"/>
              </w:rPr>
            </w:pPr>
            <w:del w:id="158" w:author="Autor">
              <w:r w:rsidRPr="00A670C0" w:rsidDel="00124861">
                <w:rPr>
                  <w:color w:val="000000"/>
                </w:rPr>
                <w:delText>Bolo použité</w:delText>
              </w:r>
              <w:r w:rsidDel="00124861">
                <w:rPr>
                  <w:color w:val="000000"/>
                </w:rPr>
                <w:delText xml:space="preserve"> aj iné kritérium ako najnižšia cena</w:delText>
              </w:r>
              <w:r w:rsidRPr="00A670C0" w:rsidDel="00124861">
                <w:rPr>
                  <w:color w:val="000000"/>
                </w:rPr>
                <w:delText>?</w:delText>
              </w:r>
            </w:del>
          </w:p>
        </w:tc>
        <w:tc>
          <w:tcPr>
            <w:tcW w:w="3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  <w:tcPrChange w:id="159" w:author="Autor">
              <w:tcPr>
                <w:tcW w:w="3075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center"/>
                <w:hideMark/>
              </w:tcPr>
            </w:tcPrChange>
          </w:tcPr>
          <w:p w:rsidR="00F7249E" w:rsidRPr="00E624FA" w:rsidDel="00124861" w:rsidRDefault="00F7249E" w:rsidP="00E624FA">
            <w:pPr>
              <w:jc w:val="center"/>
              <w:rPr>
                <w:del w:id="160" w:author="Autor"/>
                <w:color w:val="000000"/>
              </w:rPr>
            </w:pPr>
            <w:del w:id="161" w:author="Autor">
              <w:r w:rsidRPr="00E624FA" w:rsidDel="00124861">
                <w:rPr>
                  <w:color w:val="000000"/>
                </w:rPr>
                <w:delText>Tovary/Služby/Práce</w:delText>
              </w:r>
            </w:del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  <w:tcPrChange w:id="162" w:author="Autor">
              <w:tcPr>
                <w:tcW w:w="2143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noWrap/>
                <w:vAlign w:val="center"/>
                <w:hideMark/>
              </w:tcPr>
            </w:tcPrChange>
          </w:tcPr>
          <w:p w:rsidR="00F7249E" w:rsidRPr="00E624FA" w:rsidDel="00124861" w:rsidRDefault="00F7249E" w:rsidP="005E7852">
            <w:pPr>
              <w:jc w:val="center"/>
              <w:rPr>
                <w:del w:id="163" w:author="Autor"/>
                <w:color w:val="000000"/>
              </w:rPr>
            </w:pPr>
            <w:del w:id="164" w:author="Autor">
              <w:r w:rsidRPr="00E624FA" w:rsidDel="00124861">
                <w:rPr>
                  <w:color w:val="000000"/>
                </w:rPr>
                <w:delText>áno / nie</w:delText>
              </w:r>
            </w:del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  <w:tcPrChange w:id="165" w:author="Autor">
              <w:tcPr>
                <w:tcW w:w="937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noWrap/>
                <w:vAlign w:val="center"/>
                <w:hideMark/>
              </w:tcPr>
            </w:tcPrChange>
          </w:tcPr>
          <w:p w:rsidR="00F7249E" w:rsidRPr="00E624FA" w:rsidDel="00124861" w:rsidRDefault="00F7249E" w:rsidP="005E7852">
            <w:pPr>
              <w:jc w:val="center"/>
              <w:rPr>
                <w:del w:id="166" w:author="Autor"/>
                <w:color w:val="000000"/>
              </w:rPr>
            </w:pPr>
            <w:del w:id="167" w:author="Autor">
              <w:r w:rsidRPr="00E624FA" w:rsidDel="00124861">
                <w:rPr>
                  <w:color w:val="000000"/>
                </w:rPr>
                <w:delText>1/0</w:delText>
              </w:r>
            </w:del>
          </w:p>
        </w:tc>
      </w:tr>
      <w:tr w:rsidR="00F7249E" w:rsidRPr="006A01FC" w:rsidTr="00817B96">
        <w:trPr>
          <w:trHeight w:val="300"/>
          <w:trPrChange w:id="168" w:author="Autor">
            <w:trPr>
              <w:trHeight w:val="300"/>
            </w:trPr>
          </w:trPrChange>
        </w:trPr>
        <w:tc>
          <w:tcPr>
            <w:tcW w:w="3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  <w:tcPrChange w:id="169" w:author="Autor">
              <w:tcPr>
                <w:tcW w:w="3407" w:type="dxa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:rsidR="00F7249E" w:rsidRPr="00E624FA" w:rsidRDefault="00F7249E" w:rsidP="005E7852">
            <w:pPr>
              <w:rPr>
                <w:b/>
                <w:bCs/>
                <w:color w:val="000000"/>
              </w:rPr>
            </w:pPr>
            <w:r w:rsidRPr="00A670C0">
              <w:rPr>
                <w:color w:val="000000"/>
              </w:rPr>
              <w:t>Bola vylúčená</w:t>
            </w:r>
            <w:del w:id="170" w:author="Autor">
              <w:r w:rsidRPr="00A670C0" w:rsidDel="009C468C">
                <w:rPr>
                  <w:color w:val="000000"/>
                </w:rPr>
                <w:delText>/neprijatá ponuka</w:delText>
              </w:r>
            </w:del>
            <w:r w:rsidRPr="00A670C0">
              <w:rPr>
                <w:color w:val="000000"/>
              </w:rPr>
              <w:t>?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  <w:tcPrChange w:id="171" w:author="Autor">
              <w:tcPr>
                <w:tcW w:w="3075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center"/>
                <w:hideMark/>
              </w:tcPr>
            </w:tcPrChange>
          </w:tcPr>
          <w:p w:rsidR="00F7249E" w:rsidRPr="00E624FA" w:rsidRDefault="00F7249E" w:rsidP="00E624FA">
            <w:pPr>
              <w:jc w:val="center"/>
              <w:rPr>
                <w:color w:val="000000"/>
              </w:rPr>
            </w:pPr>
            <w:r w:rsidRPr="00E624FA">
              <w:rPr>
                <w:color w:val="000000"/>
              </w:rPr>
              <w:t>Tovary/Služby/Práce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  <w:tcPrChange w:id="172" w:author="Autor">
              <w:tcPr>
                <w:tcW w:w="2143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noWrap/>
                <w:vAlign w:val="center"/>
                <w:hideMark/>
              </w:tcPr>
            </w:tcPrChange>
          </w:tcPr>
          <w:p w:rsidR="00F7249E" w:rsidRPr="00E624FA" w:rsidRDefault="00F7249E" w:rsidP="005E7852">
            <w:pPr>
              <w:jc w:val="center"/>
              <w:rPr>
                <w:color w:val="000000"/>
              </w:rPr>
            </w:pPr>
            <w:r w:rsidRPr="00E624FA">
              <w:rPr>
                <w:color w:val="000000"/>
              </w:rPr>
              <w:t>áno / nie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  <w:tcPrChange w:id="173" w:author="Autor">
              <w:tcPr>
                <w:tcW w:w="937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noWrap/>
                <w:vAlign w:val="center"/>
                <w:hideMark/>
              </w:tcPr>
            </w:tcPrChange>
          </w:tcPr>
          <w:p w:rsidR="00F7249E" w:rsidRPr="00E624FA" w:rsidRDefault="00F7249E" w:rsidP="005E7852">
            <w:pPr>
              <w:jc w:val="center"/>
              <w:rPr>
                <w:color w:val="000000"/>
              </w:rPr>
            </w:pPr>
            <w:r w:rsidRPr="00E624FA">
              <w:rPr>
                <w:color w:val="000000"/>
              </w:rPr>
              <w:t>5/0</w:t>
            </w:r>
          </w:p>
        </w:tc>
      </w:tr>
      <w:tr w:rsidR="00F7249E" w:rsidRPr="006A01FC" w:rsidTr="00817B96">
        <w:trPr>
          <w:trHeight w:val="300"/>
          <w:trPrChange w:id="174" w:author="Autor">
            <w:trPr>
              <w:trHeight w:val="300"/>
            </w:trPr>
          </w:trPrChange>
        </w:trPr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  <w:tcPrChange w:id="175" w:author="Autor">
              <w:tcPr>
                <w:tcW w:w="340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center"/>
                <w:hideMark/>
              </w:tcPr>
            </w:tcPrChange>
          </w:tcPr>
          <w:p w:rsidR="00F7249E" w:rsidRPr="00E624FA" w:rsidRDefault="00F7249E" w:rsidP="005E7852">
            <w:pPr>
              <w:rPr>
                <w:b/>
                <w:bCs/>
                <w:color w:val="000000"/>
              </w:rPr>
            </w:pPr>
            <w:r w:rsidRPr="00A670C0">
              <w:rPr>
                <w:color w:val="000000"/>
              </w:rPr>
              <w:t>Došlo k vylúčeniu uchádzača z dôvodu mimoriadne nízkej ponuky?</w:t>
            </w:r>
          </w:p>
        </w:tc>
        <w:tc>
          <w:tcPr>
            <w:tcW w:w="3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  <w:tcPrChange w:id="176" w:author="Autor">
              <w:tcPr>
                <w:tcW w:w="3075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center"/>
                <w:hideMark/>
              </w:tcPr>
            </w:tcPrChange>
          </w:tcPr>
          <w:p w:rsidR="00F7249E" w:rsidRPr="00E624FA" w:rsidRDefault="00F7249E" w:rsidP="00E624FA">
            <w:pPr>
              <w:jc w:val="center"/>
              <w:rPr>
                <w:color w:val="000000"/>
              </w:rPr>
            </w:pPr>
            <w:r w:rsidRPr="00E624FA">
              <w:rPr>
                <w:color w:val="000000"/>
              </w:rPr>
              <w:t>Tovary/Služby/Práce</w:t>
            </w: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  <w:tcPrChange w:id="177" w:author="Autor">
              <w:tcPr>
                <w:tcW w:w="2143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noWrap/>
                <w:vAlign w:val="center"/>
                <w:hideMark/>
              </w:tcPr>
            </w:tcPrChange>
          </w:tcPr>
          <w:p w:rsidR="00F7249E" w:rsidRPr="00E624FA" w:rsidRDefault="00F7249E" w:rsidP="005E7852">
            <w:pPr>
              <w:jc w:val="center"/>
              <w:rPr>
                <w:color w:val="000000"/>
              </w:rPr>
            </w:pPr>
            <w:r w:rsidRPr="00E624FA">
              <w:rPr>
                <w:color w:val="000000"/>
              </w:rPr>
              <w:t>áno / nie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  <w:tcPrChange w:id="178" w:author="Autor">
              <w:tcPr>
                <w:tcW w:w="937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noWrap/>
                <w:vAlign w:val="center"/>
                <w:hideMark/>
              </w:tcPr>
            </w:tcPrChange>
          </w:tcPr>
          <w:p w:rsidR="00F7249E" w:rsidRPr="00E624FA" w:rsidRDefault="00F7249E" w:rsidP="005E7852">
            <w:pPr>
              <w:jc w:val="center"/>
              <w:rPr>
                <w:color w:val="000000"/>
              </w:rPr>
            </w:pPr>
            <w:r w:rsidRPr="00E624FA">
              <w:rPr>
                <w:color w:val="000000"/>
              </w:rPr>
              <w:t>5/0</w:t>
            </w:r>
          </w:p>
        </w:tc>
      </w:tr>
      <w:tr w:rsidR="00F7249E" w:rsidRPr="006A01FC" w:rsidTr="00817B96">
        <w:trPr>
          <w:trHeight w:val="828"/>
          <w:trPrChange w:id="179" w:author="Autor">
            <w:trPr>
              <w:trHeight w:val="828"/>
            </w:trPr>
          </w:trPrChange>
        </w:trPr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  <w:tcPrChange w:id="180" w:author="Autor">
              <w:tcPr>
                <w:tcW w:w="340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:rsidR="00F7249E" w:rsidRPr="00E624FA" w:rsidRDefault="00F7249E" w:rsidP="005E7852">
            <w:pPr>
              <w:rPr>
                <w:b/>
                <w:bCs/>
                <w:color w:val="000000"/>
              </w:rPr>
            </w:pPr>
            <w:r w:rsidRPr="00E624FA">
              <w:rPr>
                <w:bCs/>
                <w:color w:val="000000"/>
              </w:rPr>
              <w:t>Bol uplatnený revízny postup (žiadosť o</w:t>
            </w:r>
            <w:r>
              <w:rPr>
                <w:bCs/>
                <w:color w:val="000000"/>
              </w:rPr>
              <w:t> </w:t>
            </w:r>
            <w:r w:rsidRPr="00E624FA">
              <w:rPr>
                <w:bCs/>
                <w:color w:val="000000"/>
              </w:rPr>
              <w:t>nápravu</w:t>
            </w:r>
            <w:r>
              <w:rPr>
                <w:bCs/>
                <w:color w:val="000000"/>
              </w:rPr>
              <w:t>, ktorá bola zamietnutá</w:t>
            </w:r>
            <w:r w:rsidRPr="00E624FA">
              <w:rPr>
                <w:bCs/>
                <w:color w:val="000000"/>
              </w:rPr>
              <w:t xml:space="preserve"> a/alebo námietky)?</w:t>
            </w:r>
          </w:p>
        </w:tc>
        <w:tc>
          <w:tcPr>
            <w:tcW w:w="3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  <w:tcPrChange w:id="181" w:author="Autor">
              <w:tcPr>
                <w:tcW w:w="3075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:rsidR="00F7249E" w:rsidRPr="00A17DF8" w:rsidRDefault="00F7249E" w:rsidP="005E7852">
            <w:pPr>
              <w:jc w:val="center"/>
              <w:rPr>
                <w:color w:val="000000"/>
              </w:rPr>
            </w:pPr>
            <w:r w:rsidRPr="00E624FA">
              <w:rPr>
                <w:color w:val="000000"/>
              </w:rPr>
              <w:t>žiadosť o</w:t>
            </w:r>
            <w:r>
              <w:rPr>
                <w:color w:val="000000"/>
              </w:rPr>
              <w:t> </w:t>
            </w:r>
            <w:r w:rsidRPr="00E624FA">
              <w:rPr>
                <w:color w:val="000000"/>
              </w:rPr>
              <w:t>nápravu</w:t>
            </w:r>
            <w:r>
              <w:rPr>
                <w:color w:val="000000"/>
              </w:rPr>
              <w:t>, ktorá bola zamietnutá a/alebo</w:t>
            </w:r>
          </w:p>
          <w:p w:rsidR="00F7249E" w:rsidRPr="00E624FA" w:rsidRDefault="00F7249E" w:rsidP="00E624FA">
            <w:pPr>
              <w:jc w:val="center"/>
              <w:rPr>
                <w:color w:val="000000"/>
              </w:rPr>
            </w:pPr>
            <w:r w:rsidRPr="00E624FA">
              <w:rPr>
                <w:color w:val="000000"/>
              </w:rPr>
              <w:t>konanie o námietkach</w:t>
            </w: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  <w:tcPrChange w:id="182" w:author="Autor">
              <w:tcPr>
                <w:tcW w:w="2143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noWrap/>
                <w:vAlign w:val="center"/>
                <w:hideMark/>
              </w:tcPr>
            </w:tcPrChange>
          </w:tcPr>
          <w:p w:rsidR="00F7249E" w:rsidRPr="00E624FA" w:rsidRDefault="00F7249E" w:rsidP="005E7852">
            <w:pPr>
              <w:jc w:val="center"/>
              <w:rPr>
                <w:color w:val="000000"/>
              </w:rPr>
            </w:pPr>
            <w:r w:rsidRPr="00E624FA">
              <w:rPr>
                <w:color w:val="000000"/>
              </w:rPr>
              <w:t>áno/nie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  <w:tcPrChange w:id="183" w:author="Autor">
              <w:tcPr>
                <w:tcW w:w="937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noWrap/>
                <w:vAlign w:val="center"/>
                <w:hideMark/>
              </w:tcPr>
            </w:tcPrChange>
          </w:tcPr>
          <w:p w:rsidR="00F7249E" w:rsidRPr="00E624FA" w:rsidRDefault="00F7249E" w:rsidP="005E7852">
            <w:pPr>
              <w:jc w:val="center"/>
              <w:rPr>
                <w:color w:val="000000"/>
              </w:rPr>
            </w:pPr>
            <w:r w:rsidRPr="00E624FA">
              <w:rPr>
                <w:color w:val="000000"/>
              </w:rPr>
              <w:t>3/0</w:t>
            </w:r>
          </w:p>
        </w:tc>
      </w:tr>
    </w:tbl>
    <w:p w:rsidR="00DA431C" w:rsidDel="00124861" w:rsidRDefault="00DA431C" w:rsidP="00FA34A4">
      <w:pPr>
        <w:rPr>
          <w:del w:id="184" w:author="Autor"/>
          <w:b/>
          <w:szCs w:val="20"/>
        </w:rPr>
      </w:pPr>
    </w:p>
    <w:tbl>
      <w:tblPr>
        <w:tblW w:w="9659" w:type="dxa"/>
        <w:tblInd w:w="-2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07"/>
        <w:gridCol w:w="3075"/>
        <w:gridCol w:w="2143"/>
        <w:gridCol w:w="1034"/>
      </w:tblGrid>
      <w:tr w:rsidR="00036E96" w:rsidRPr="006A01FC" w:rsidTr="00AB790A">
        <w:trPr>
          <w:trHeight w:val="480"/>
          <w:ins w:id="185" w:author="Autor"/>
        </w:trPr>
        <w:tc>
          <w:tcPr>
            <w:tcW w:w="862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BFBFBF"/>
            <w:vAlign w:val="center"/>
            <w:hideMark/>
          </w:tcPr>
          <w:p w:rsidR="00036E96" w:rsidRPr="00E624FA" w:rsidRDefault="00036E96" w:rsidP="00AB790A">
            <w:pPr>
              <w:jc w:val="center"/>
              <w:rPr>
                <w:ins w:id="186" w:author="Autor"/>
                <w:b/>
                <w:bCs/>
                <w:color w:val="FF0000"/>
              </w:rPr>
            </w:pPr>
            <w:ins w:id="187" w:author="Autor">
              <w:r w:rsidRPr="00E624FA">
                <w:rPr>
                  <w:b/>
                  <w:bCs/>
                  <w:color w:val="FF0000"/>
                </w:rPr>
                <w:t xml:space="preserve">Rizikové kritérium pre </w:t>
              </w:r>
              <w:r>
                <w:rPr>
                  <w:b/>
                  <w:bCs/>
                  <w:color w:val="FF0000"/>
                </w:rPr>
                <w:t>osobu podľa</w:t>
              </w:r>
              <w:r w:rsidRPr="00E624FA">
                <w:rPr>
                  <w:b/>
                  <w:bCs/>
                  <w:color w:val="FF0000"/>
                </w:rPr>
                <w:t xml:space="preserve"> § </w:t>
              </w:r>
              <w:r>
                <w:rPr>
                  <w:b/>
                  <w:bCs/>
                  <w:color w:val="FF0000"/>
                </w:rPr>
                <w:t>8</w:t>
              </w:r>
              <w:r w:rsidRPr="00E624FA">
                <w:rPr>
                  <w:b/>
                  <w:bCs/>
                  <w:color w:val="FF0000"/>
                </w:rPr>
                <w:t xml:space="preserve"> </w:t>
              </w:r>
              <w:r>
                <w:rPr>
                  <w:b/>
                  <w:bCs/>
                  <w:color w:val="FF0000"/>
                </w:rPr>
                <w:t xml:space="preserve">ods. 2 </w:t>
              </w:r>
              <w:r w:rsidRPr="00E624FA">
                <w:rPr>
                  <w:b/>
                  <w:bCs/>
                  <w:color w:val="FF0000"/>
                </w:rPr>
                <w:t>ZVO</w:t>
              </w:r>
            </w:ins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036E96" w:rsidRPr="00E624FA" w:rsidRDefault="00036E96" w:rsidP="00AB790A">
            <w:pPr>
              <w:jc w:val="center"/>
              <w:rPr>
                <w:ins w:id="188" w:author="Autor"/>
                <w:b/>
                <w:bCs/>
                <w:color w:val="FF0000"/>
              </w:rPr>
            </w:pPr>
            <w:ins w:id="189" w:author="Autor">
              <w:r w:rsidRPr="00E624FA">
                <w:rPr>
                  <w:b/>
                  <w:bCs/>
                  <w:color w:val="FF0000"/>
                </w:rPr>
                <w:t>Hodnota</w:t>
              </w:r>
            </w:ins>
          </w:p>
        </w:tc>
      </w:tr>
      <w:tr w:rsidR="00740A74" w:rsidRPr="006A01FC" w:rsidTr="003E7432">
        <w:trPr>
          <w:trHeight w:val="300"/>
          <w:ins w:id="190" w:author="Autor"/>
        </w:trPr>
        <w:tc>
          <w:tcPr>
            <w:tcW w:w="34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A74" w:rsidRPr="00E624FA" w:rsidRDefault="00740A74" w:rsidP="00AB790A">
            <w:pPr>
              <w:rPr>
                <w:ins w:id="191" w:author="Autor"/>
                <w:bCs/>
                <w:color w:val="000000"/>
              </w:rPr>
            </w:pPr>
            <w:ins w:id="192" w:author="Autor">
              <w:r w:rsidRPr="00E624FA">
                <w:rPr>
                  <w:bCs/>
                  <w:color w:val="000000"/>
                </w:rPr>
                <w:t>Aká bola predpokladaná hodnota zákazky?</w:t>
              </w:r>
            </w:ins>
          </w:p>
        </w:tc>
        <w:tc>
          <w:tcPr>
            <w:tcW w:w="30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A74" w:rsidRPr="00F7249E" w:rsidRDefault="00740A74" w:rsidP="00AB790A">
            <w:pPr>
              <w:jc w:val="center"/>
              <w:rPr>
                <w:ins w:id="193" w:author="Autor"/>
                <w:color w:val="000000"/>
              </w:rPr>
            </w:pPr>
            <w:ins w:id="194" w:author="Autor">
              <w:r w:rsidRPr="00F7249E">
                <w:rPr>
                  <w:color w:val="000000"/>
                </w:rPr>
                <w:t>Tovary/Služby</w:t>
              </w:r>
            </w:ins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0A74" w:rsidRPr="00F7249E" w:rsidRDefault="00740A74" w:rsidP="00AB790A">
            <w:pPr>
              <w:jc w:val="center"/>
              <w:rPr>
                <w:ins w:id="195" w:author="Autor"/>
                <w:color w:val="000000"/>
              </w:rPr>
            </w:pPr>
            <w:ins w:id="196" w:author="Autor">
              <w:r w:rsidRPr="00F7249E">
                <w:rPr>
                  <w:color w:val="000000"/>
                </w:rPr>
                <w:t xml:space="preserve">do </w:t>
              </w:r>
              <w:r>
                <w:rPr>
                  <w:color w:val="000000"/>
                </w:rPr>
                <w:t>75</w:t>
              </w:r>
              <w:r w:rsidRPr="00F7249E">
                <w:rPr>
                  <w:color w:val="000000"/>
                </w:rPr>
                <w:t xml:space="preserve"> tisíc €</w:t>
              </w:r>
            </w:ins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0A74" w:rsidRPr="00F7249E" w:rsidRDefault="00740A74" w:rsidP="00AB790A">
            <w:pPr>
              <w:jc w:val="center"/>
              <w:rPr>
                <w:ins w:id="197" w:author="Autor"/>
                <w:color w:val="000000"/>
              </w:rPr>
            </w:pPr>
            <w:ins w:id="198" w:author="Autor">
              <w:r w:rsidRPr="00F7249E">
                <w:rPr>
                  <w:color w:val="000000"/>
                </w:rPr>
                <w:t>0</w:t>
              </w:r>
            </w:ins>
          </w:p>
        </w:tc>
      </w:tr>
      <w:tr w:rsidR="00740A74" w:rsidRPr="006A01FC" w:rsidTr="003E7432">
        <w:trPr>
          <w:trHeight w:val="300"/>
          <w:ins w:id="199" w:author="Autor"/>
        </w:trPr>
        <w:tc>
          <w:tcPr>
            <w:tcW w:w="34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40A74" w:rsidRPr="00E624FA" w:rsidRDefault="00740A74" w:rsidP="00AB790A">
            <w:pPr>
              <w:rPr>
                <w:ins w:id="200" w:author="Autor"/>
                <w:b/>
                <w:bCs/>
                <w:color w:val="000000"/>
              </w:rPr>
            </w:pPr>
          </w:p>
        </w:tc>
        <w:tc>
          <w:tcPr>
            <w:tcW w:w="30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40A74" w:rsidRPr="00E624FA" w:rsidRDefault="00740A74" w:rsidP="00AB790A">
            <w:pPr>
              <w:jc w:val="center"/>
              <w:rPr>
                <w:ins w:id="201" w:author="Autor"/>
                <w:color w:val="000000"/>
              </w:rPr>
            </w:pP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0A74" w:rsidRPr="00E624FA" w:rsidRDefault="00740A74" w:rsidP="00AB790A">
            <w:pPr>
              <w:jc w:val="center"/>
              <w:rPr>
                <w:ins w:id="202" w:author="Autor"/>
                <w:color w:val="000000"/>
              </w:rPr>
            </w:pPr>
            <w:ins w:id="203" w:author="Autor">
              <w:r w:rsidRPr="00E624FA">
                <w:rPr>
                  <w:color w:val="000000"/>
                </w:rPr>
                <w:t xml:space="preserve">vyššia alebo rovná ako </w:t>
              </w:r>
              <w:r>
                <w:rPr>
                  <w:color w:val="000000"/>
                </w:rPr>
                <w:t>75</w:t>
              </w:r>
              <w:r w:rsidRPr="00E624FA">
                <w:rPr>
                  <w:color w:val="000000"/>
                </w:rPr>
                <w:t xml:space="preserve"> tisíc a nižšia ako </w:t>
              </w:r>
              <w:r>
                <w:rPr>
                  <w:color w:val="000000"/>
                </w:rPr>
                <w:t>100</w:t>
              </w:r>
              <w:r w:rsidRPr="00E624FA">
                <w:rPr>
                  <w:color w:val="000000"/>
                </w:rPr>
                <w:t xml:space="preserve"> tisíc €</w:t>
              </w:r>
            </w:ins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0A74" w:rsidRPr="00E624FA" w:rsidRDefault="00740A74" w:rsidP="00AB790A">
            <w:pPr>
              <w:jc w:val="center"/>
              <w:rPr>
                <w:ins w:id="204" w:author="Autor"/>
                <w:color w:val="000000"/>
              </w:rPr>
            </w:pPr>
            <w:ins w:id="205" w:author="Autor">
              <w:r w:rsidRPr="00E624FA">
                <w:rPr>
                  <w:color w:val="000000"/>
                </w:rPr>
                <w:t>1</w:t>
              </w:r>
            </w:ins>
          </w:p>
        </w:tc>
      </w:tr>
      <w:tr w:rsidR="00740A74" w:rsidRPr="006A01FC" w:rsidTr="003E7432">
        <w:trPr>
          <w:trHeight w:val="300"/>
          <w:ins w:id="206" w:author="Autor"/>
        </w:trPr>
        <w:tc>
          <w:tcPr>
            <w:tcW w:w="34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40A74" w:rsidRPr="00E624FA" w:rsidRDefault="00740A74" w:rsidP="00AB790A">
            <w:pPr>
              <w:rPr>
                <w:ins w:id="207" w:author="Autor"/>
                <w:b/>
                <w:bCs/>
                <w:color w:val="000000"/>
              </w:rPr>
            </w:pPr>
          </w:p>
        </w:tc>
        <w:tc>
          <w:tcPr>
            <w:tcW w:w="30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40A74" w:rsidRPr="00E624FA" w:rsidRDefault="00740A74" w:rsidP="00AB790A">
            <w:pPr>
              <w:jc w:val="center"/>
              <w:rPr>
                <w:ins w:id="208" w:author="Autor"/>
                <w:color w:val="000000"/>
              </w:rPr>
            </w:pP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0A74" w:rsidRPr="00E624FA" w:rsidRDefault="00740A74" w:rsidP="00AB790A">
            <w:pPr>
              <w:jc w:val="center"/>
              <w:rPr>
                <w:ins w:id="209" w:author="Autor"/>
                <w:color w:val="000000"/>
              </w:rPr>
            </w:pPr>
            <w:ins w:id="210" w:author="Autor">
              <w:r w:rsidRPr="00E624FA">
                <w:rPr>
                  <w:color w:val="000000"/>
                </w:rPr>
                <w:t>vyššia alebo rovná ako 1</w:t>
              </w:r>
              <w:r>
                <w:rPr>
                  <w:color w:val="000000"/>
                </w:rPr>
                <w:t>00</w:t>
              </w:r>
              <w:r w:rsidRPr="00E624FA">
                <w:rPr>
                  <w:color w:val="000000"/>
                </w:rPr>
                <w:t xml:space="preserve"> tisíc €</w:t>
              </w:r>
              <w:r>
                <w:rPr>
                  <w:color w:val="000000"/>
                </w:rPr>
                <w:t xml:space="preserve"> </w:t>
              </w:r>
              <w:r w:rsidRPr="00E624FA">
                <w:rPr>
                  <w:color w:val="000000"/>
                </w:rPr>
                <w:t xml:space="preserve">a nižšia ako </w:t>
              </w:r>
              <w:r>
                <w:rPr>
                  <w:color w:val="000000"/>
                </w:rPr>
                <w:t>144</w:t>
              </w:r>
              <w:r w:rsidRPr="00E624FA">
                <w:rPr>
                  <w:color w:val="000000"/>
                </w:rPr>
                <w:t xml:space="preserve"> tisíc</w:t>
              </w:r>
              <w:r>
                <w:rPr>
                  <w:color w:val="000000"/>
                </w:rPr>
                <w:t xml:space="preserve"> </w:t>
              </w:r>
              <w:r w:rsidRPr="00E624FA">
                <w:rPr>
                  <w:color w:val="000000"/>
                </w:rPr>
                <w:t>€</w:t>
              </w:r>
            </w:ins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0A74" w:rsidRPr="00E624FA" w:rsidRDefault="00740A74" w:rsidP="00AB790A">
            <w:pPr>
              <w:jc w:val="center"/>
              <w:rPr>
                <w:ins w:id="211" w:author="Autor"/>
                <w:color w:val="000000"/>
              </w:rPr>
            </w:pPr>
            <w:ins w:id="212" w:author="Autor">
              <w:r w:rsidRPr="00E624FA">
                <w:rPr>
                  <w:color w:val="000000"/>
                </w:rPr>
                <w:t>3</w:t>
              </w:r>
            </w:ins>
          </w:p>
        </w:tc>
      </w:tr>
      <w:tr w:rsidR="00740A74" w:rsidRPr="006A01FC" w:rsidTr="003E7432">
        <w:trPr>
          <w:trHeight w:val="300"/>
          <w:ins w:id="213" w:author="Autor"/>
        </w:trPr>
        <w:tc>
          <w:tcPr>
            <w:tcW w:w="34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0A74" w:rsidRPr="00E624FA" w:rsidRDefault="00740A74" w:rsidP="00AB790A">
            <w:pPr>
              <w:rPr>
                <w:ins w:id="214" w:author="Autor"/>
                <w:b/>
                <w:bCs/>
                <w:color w:val="000000"/>
              </w:rPr>
            </w:pPr>
          </w:p>
        </w:tc>
        <w:tc>
          <w:tcPr>
            <w:tcW w:w="30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A74" w:rsidRPr="00E624FA" w:rsidRDefault="00740A74" w:rsidP="00AB790A">
            <w:pPr>
              <w:jc w:val="center"/>
              <w:rPr>
                <w:ins w:id="215" w:author="Autor"/>
                <w:color w:val="000000"/>
              </w:rPr>
            </w:pP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40A74" w:rsidRPr="00E624FA" w:rsidRDefault="00740A74" w:rsidP="00AB790A">
            <w:pPr>
              <w:jc w:val="center"/>
              <w:rPr>
                <w:ins w:id="216" w:author="Autor"/>
                <w:color w:val="000000"/>
              </w:rPr>
            </w:pPr>
            <w:ins w:id="217" w:author="Autor">
              <w:r>
                <w:rPr>
                  <w:color w:val="000000"/>
                </w:rPr>
                <w:t xml:space="preserve">vyššia ako 144 tisíc </w:t>
              </w:r>
              <w:r w:rsidRPr="00E624FA">
                <w:rPr>
                  <w:color w:val="000000"/>
                </w:rPr>
                <w:t>€</w:t>
              </w:r>
              <w:r>
                <w:rPr>
                  <w:color w:val="000000"/>
                </w:rPr>
                <w:t xml:space="preserve"> </w:t>
              </w:r>
            </w:ins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40A74" w:rsidRPr="00E624FA" w:rsidRDefault="00740A74" w:rsidP="00AB790A">
            <w:pPr>
              <w:jc w:val="center"/>
              <w:rPr>
                <w:ins w:id="218" w:author="Autor"/>
                <w:color w:val="000000"/>
              </w:rPr>
            </w:pPr>
            <w:ins w:id="219" w:author="Autor">
              <w:r>
                <w:rPr>
                  <w:color w:val="000000"/>
                </w:rPr>
                <w:t>5</w:t>
              </w:r>
            </w:ins>
          </w:p>
        </w:tc>
      </w:tr>
      <w:tr w:rsidR="00740A74" w:rsidRPr="006A01FC" w:rsidTr="003E7432">
        <w:trPr>
          <w:trHeight w:val="474"/>
          <w:ins w:id="220" w:author="Autor"/>
        </w:trPr>
        <w:tc>
          <w:tcPr>
            <w:tcW w:w="34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40A74" w:rsidRPr="00E624FA" w:rsidRDefault="00740A74" w:rsidP="00AB790A">
            <w:pPr>
              <w:rPr>
                <w:ins w:id="221" w:author="Autor"/>
                <w:b/>
                <w:bCs/>
                <w:color w:val="000000"/>
              </w:rPr>
            </w:pPr>
          </w:p>
        </w:tc>
        <w:tc>
          <w:tcPr>
            <w:tcW w:w="30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0A74" w:rsidRPr="00E624FA" w:rsidRDefault="00740A74" w:rsidP="00AB790A">
            <w:pPr>
              <w:jc w:val="center"/>
              <w:rPr>
                <w:ins w:id="222" w:author="Autor"/>
                <w:color w:val="000000"/>
              </w:rPr>
            </w:pPr>
            <w:ins w:id="223" w:author="Autor">
              <w:r w:rsidRPr="00E624FA">
                <w:rPr>
                  <w:color w:val="000000"/>
                </w:rPr>
                <w:t>Práce</w:t>
              </w:r>
            </w:ins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0A74" w:rsidRPr="00E624FA" w:rsidRDefault="00740A74" w:rsidP="00AB790A">
            <w:pPr>
              <w:jc w:val="center"/>
              <w:rPr>
                <w:ins w:id="224" w:author="Autor"/>
                <w:color w:val="000000"/>
              </w:rPr>
            </w:pPr>
          </w:p>
          <w:p w:rsidR="00740A74" w:rsidRPr="00E624FA" w:rsidRDefault="00740A74" w:rsidP="00AB790A">
            <w:pPr>
              <w:jc w:val="center"/>
              <w:rPr>
                <w:ins w:id="225" w:author="Autor"/>
                <w:color w:val="000000"/>
              </w:rPr>
            </w:pPr>
          </w:p>
          <w:p w:rsidR="00740A74" w:rsidRDefault="00740A74" w:rsidP="00AB790A">
            <w:pPr>
              <w:jc w:val="center"/>
              <w:rPr>
                <w:ins w:id="226" w:author="Autor"/>
                <w:color w:val="000000"/>
              </w:rPr>
            </w:pPr>
            <w:ins w:id="227" w:author="Autor">
              <w:r w:rsidRPr="00E624FA">
                <w:rPr>
                  <w:color w:val="000000"/>
                </w:rPr>
                <w:t xml:space="preserve">do </w:t>
              </w:r>
            </w:ins>
          </w:p>
          <w:p w:rsidR="00740A74" w:rsidRPr="00E624FA" w:rsidRDefault="00740A74" w:rsidP="00AB790A">
            <w:pPr>
              <w:jc w:val="center"/>
              <w:rPr>
                <w:ins w:id="228" w:author="Autor"/>
                <w:color w:val="000000"/>
              </w:rPr>
            </w:pPr>
            <w:ins w:id="229" w:author="Autor">
              <w:r>
                <w:rPr>
                  <w:color w:val="000000"/>
                </w:rPr>
                <w:t>400</w:t>
              </w:r>
              <w:r w:rsidRPr="00E624FA">
                <w:rPr>
                  <w:color w:val="000000"/>
                </w:rPr>
                <w:t xml:space="preserve"> tisíc €</w:t>
              </w:r>
            </w:ins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0A74" w:rsidRPr="00E624FA" w:rsidRDefault="00740A74" w:rsidP="00AB790A">
            <w:pPr>
              <w:rPr>
                <w:ins w:id="230" w:author="Autor"/>
                <w:color w:val="000000"/>
              </w:rPr>
            </w:pPr>
          </w:p>
          <w:p w:rsidR="00740A74" w:rsidRPr="00E624FA" w:rsidRDefault="00740A74" w:rsidP="00AB790A">
            <w:pPr>
              <w:jc w:val="center"/>
              <w:rPr>
                <w:ins w:id="231" w:author="Autor"/>
                <w:color w:val="000000"/>
              </w:rPr>
            </w:pPr>
          </w:p>
          <w:p w:rsidR="00740A74" w:rsidRPr="00E624FA" w:rsidRDefault="00740A74" w:rsidP="00AB790A">
            <w:pPr>
              <w:jc w:val="center"/>
              <w:rPr>
                <w:ins w:id="232" w:author="Autor"/>
                <w:color w:val="000000"/>
              </w:rPr>
            </w:pPr>
            <w:ins w:id="233" w:author="Autor">
              <w:r w:rsidRPr="00E624FA">
                <w:rPr>
                  <w:color w:val="000000"/>
                </w:rPr>
                <w:t>0</w:t>
              </w:r>
            </w:ins>
          </w:p>
        </w:tc>
      </w:tr>
      <w:tr w:rsidR="00740A74" w:rsidRPr="006A01FC" w:rsidTr="003E7432">
        <w:trPr>
          <w:trHeight w:val="300"/>
          <w:ins w:id="234" w:author="Autor"/>
        </w:trPr>
        <w:tc>
          <w:tcPr>
            <w:tcW w:w="34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40A74" w:rsidRPr="00E624FA" w:rsidRDefault="00740A74" w:rsidP="00AB790A">
            <w:pPr>
              <w:rPr>
                <w:ins w:id="235" w:author="Autor"/>
                <w:b/>
                <w:bCs/>
                <w:color w:val="000000"/>
              </w:rPr>
            </w:pPr>
          </w:p>
        </w:tc>
        <w:tc>
          <w:tcPr>
            <w:tcW w:w="30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40A74" w:rsidRPr="00E624FA" w:rsidRDefault="00740A74" w:rsidP="00AB790A">
            <w:pPr>
              <w:jc w:val="center"/>
              <w:rPr>
                <w:ins w:id="236" w:author="Autor"/>
                <w:color w:val="000000"/>
              </w:rPr>
            </w:pP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0A74" w:rsidRPr="00E624FA" w:rsidRDefault="00740A74" w:rsidP="00AB790A">
            <w:pPr>
              <w:jc w:val="center"/>
              <w:rPr>
                <w:ins w:id="237" w:author="Autor"/>
                <w:color w:val="000000"/>
              </w:rPr>
            </w:pPr>
            <w:ins w:id="238" w:author="Autor">
              <w:r w:rsidRPr="00E624FA">
                <w:rPr>
                  <w:color w:val="000000"/>
                </w:rPr>
                <w:t xml:space="preserve">vyššia alebo rovná ako </w:t>
              </w:r>
              <w:r>
                <w:rPr>
                  <w:color w:val="000000"/>
                </w:rPr>
                <w:t>400</w:t>
              </w:r>
              <w:r w:rsidRPr="00E624FA">
                <w:rPr>
                  <w:color w:val="000000"/>
                </w:rPr>
                <w:t xml:space="preserve"> tisíc a nižšia ako 1 000 000 €</w:t>
              </w:r>
            </w:ins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0A74" w:rsidRPr="00E624FA" w:rsidRDefault="00740A74" w:rsidP="00AB790A">
            <w:pPr>
              <w:jc w:val="center"/>
              <w:rPr>
                <w:ins w:id="239" w:author="Autor"/>
                <w:color w:val="000000"/>
              </w:rPr>
            </w:pPr>
            <w:ins w:id="240" w:author="Autor">
              <w:r>
                <w:rPr>
                  <w:color w:val="000000"/>
                </w:rPr>
                <w:t>1</w:t>
              </w:r>
            </w:ins>
          </w:p>
        </w:tc>
      </w:tr>
      <w:tr w:rsidR="00740A74" w:rsidRPr="006A01FC" w:rsidTr="003E7432">
        <w:trPr>
          <w:trHeight w:val="300"/>
          <w:ins w:id="241" w:author="Autor"/>
        </w:trPr>
        <w:tc>
          <w:tcPr>
            <w:tcW w:w="34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40A74" w:rsidRPr="00E624FA" w:rsidRDefault="00740A74" w:rsidP="00AB790A">
            <w:pPr>
              <w:rPr>
                <w:ins w:id="242" w:author="Autor"/>
                <w:b/>
                <w:bCs/>
                <w:color w:val="000000"/>
              </w:rPr>
            </w:pPr>
          </w:p>
        </w:tc>
        <w:tc>
          <w:tcPr>
            <w:tcW w:w="30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40A74" w:rsidRPr="00E624FA" w:rsidRDefault="00740A74" w:rsidP="00AB790A">
            <w:pPr>
              <w:jc w:val="center"/>
              <w:rPr>
                <w:ins w:id="243" w:author="Autor"/>
                <w:color w:val="000000"/>
              </w:rPr>
            </w:pP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0A74" w:rsidRPr="00E624FA" w:rsidRDefault="00740A74" w:rsidP="00AB790A">
            <w:pPr>
              <w:jc w:val="center"/>
              <w:rPr>
                <w:ins w:id="244" w:author="Autor"/>
                <w:color w:val="000000"/>
              </w:rPr>
            </w:pPr>
            <w:ins w:id="245" w:author="Autor">
              <w:r w:rsidRPr="00E624FA">
                <w:rPr>
                  <w:color w:val="000000"/>
                </w:rPr>
                <w:t>vyššia alebo rovná ako</w:t>
              </w:r>
              <w:r>
                <w:rPr>
                  <w:color w:val="000000"/>
                </w:rPr>
                <w:t xml:space="preserve"> 100 000 </w:t>
              </w:r>
              <w:r w:rsidRPr="00E624FA">
                <w:rPr>
                  <w:color w:val="000000"/>
                </w:rPr>
                <w:t xml:space="preserve"> €</w:t>
              </w:r>
              <w:r>
                <w:rPr>
                  <w:color w:val="000000"/>
                </w:rPr>
                <w:t xml:space="preserve"> a nižšia ako </w:t>
              </w:r>
              <w:r w:rsidRPr="00E624FA">
                <w:rPr>
                  <w:color w:val="000000"/>
                </w:rPr>
                <w:t xml:space="preserve">5 </w:t>
              </w:r>
              <w:r>
                <w:rPr>
                  <w:color w:val="000000"/>
                </w:rPr>
                <w:t>548</w:t>
              </w:r>
              <w:r w:rsidRPr="00E624FA">
                <w:rPr>
                  <w:color w:val="000000"/>
                </w:rPr>
                <w:t xml:space="preserve"> 000</w:t>
              </w:r>
              <w:r w:rsidRPr="00E624FA" w:rsidDel="00163DC2">
                <w:rPr>
                  <w:color w:val="000000"/>
                </w:rPr>
                <w:t xml:space="preserve"> </w:t>
              </w:r>
              <w:r w:rsidRPr="00E624FA">
                <w:rPr>
                  <w:color w:val="000000"/>
                </w:rPr>
                <w:t>€</w:t>
              </w:r>
            </w:ins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40A74" w:rsidRPr="00E624FA" w:rsidRDefault="00740A74" w:rsidP="00AB790A">
            <w:pPr>
              <w:jc w:val="center"/>
              <w:rPr>
                <w:ins w:id="246" w:author="Autor"/>
                <w:color w:val="000000"/>
              </w:rPr>
            </w:pPr>
            <w:ins w:id="247" w:author="Autor">
              <w:r>
                <w:rPr>
                  <w:color w:val="000000"/>
                </w:rPr>
                <w:t>3</w:t>
              </w:r>
            </w:ins>
          </w:p>
        </w:tc>
      </w:tr>
      <w:tr w:rsidR="00740A74" w:rsidRPr="006A01FC" w:rsidTr="003E7432">
        <w:trPr>
          <w:trHeight w:val="300"/>
          <w:ins w:id="248" w:author="Autor"/>
        </w:trPr>
        <w:tc>
          <w:tcPr>
            <w:tcW w:w="34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A74" w:rsidRPr="00E624FA" w:rsidRDefault="00740A74" w:rsidP="00AB790A">
            <w:pPr>
              <w:rPr>
                <w:ins w:id="249" w:author="Autor"/>
                <w:b/>
                <w:bCs/>
                <w:color w:val="000000"/>
              </w:rPr>
            </w:pPr>
          </w:p>
        </w:tc>
        <w:tc>
          <w:tcPr>
            <w:tcW w:w="30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A74" w:rsidRPr="00E624FA" w:rsidRDefault="00740A74" w:rsidP="00AB790A">
            <w:pPr>
              <w:jc w:val="center"/>
              <w:rPr>
                <w:ins w:id="250" w:author="Autor"/>
                <w:color w:val="000000"/>
              </w:rPr>
            </w:pP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40A74" w:rsidRPr="00E624FA" w:rsidRDefault="00740A74" w:rsidP="00AB790A">
            <w:pPr>
              <w:jc w:val="center"/>
              <w:rPr>
                <w:ins w:id="251" w:author="Autor"/>
                <w:color w:val="000000"/>
              </w:rPr>
            </w:pPr>
            <w:ins w:id="252" w:author="Autor">
              <w:r>
                <w:rPr>
                  <w:color w:val="000000"/>
                </w:rPr>
                <w:t xml:space="preserve">vyššia ako </w:t>
              </w:r>
              <w:r w:rsidRPr="00E624FA">
                <w:rPr>
                  <w:color w:val="000000"/>
                </w:rPr>
                <w:t xml:space="preserve">5 </w:t>
              </w:r>
              <w:r>
                <w:rPr>
                  <w:color w:val="000000"/>
                </w:rPr>
                <w:t>548</w:t>
              </w:r>
              <w:r w:rsidRPr="00E624FA">
                <w:rPr>
                  <w:color w:val="000000"/>
                </w:rPr>
                <w:t xml:space="preserve"> 000</w:t>
              </w:r>
              <w:r w:rsidRPr="00E624FA" w:rsidDel="00163DC2">
                <w:rPr>
                  <w:color w:val="000000"/>
                </w:rPr>
                <w:t xml:space="preserve"> </w:t>
              </w:r>
              <w:r w:rsidRPr="00E624FA">
                <w:rPr>
                  <w:color w:val="000000"/>
                </w:rPr>
                <w:t>€</w:t>
              </w:r>
            </w:ins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40A74" w:rsidRPr="00E624FA" w:rsidRDefault="00740A74" w:rsidP="00AB790A">
            <w:pPr>
              <w:jc w:val="center"/>
              <w:rPr>
                <w:ins w:id="253" w:author="Autor"/>
                <w:color w:val="000000"/>
              </w:rPr>
            </w:pPr>
            <w:ins w:id="254" w:author="Autor">
              <w:r>
                <w:rPr>
                  <w:color w:val="000000"/>
                </w:rPr>
                <w:t>5</w:t>
              </w:r>
            </w:ins>
          </w:p>
        </w:tc>
      </w:tr>
      <w:tr w:rsidR="00036E96" w:rsidRPr="006A01FC" w:rsidTr="00AB790A">
        <w:trPr>
          <w:trHeight w:val="300"/>
          <w:ins w:id="255" w:author="Autor"/>
        </w:trPr>
        <w:tc>
          <w:tcPr>
            <w:tcW w:w="3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E96" w:rsidRPr="00E624FA" w:rsidRDefault="00036E96" w:rsidP="00AB790A">
            <w:pPr>
              <w:rPr>
                <w:ins w:id="256" w:author="Autor"/>
                <w:b/>
                <w:bCs/>
                <w:color w:val="000000"/>
              </w:rPr>
            </w:pPr>
            <w:ins w:id="257" w:author="Autor">
              <w:r w:rsidRPr="00A670C0">
                <w:rPr>
                  <w:color w:val="000000"/>
                </w:rPr>
                <w:t>Bol použitý postup podľa § 116 ZVO?</w:t>
              </w:r>
            </w:ins>
          </w:p>
        </w:tc>
        <w:tc>
          <w:tcPr>
            <w:tcW w:w="3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E96" w:rsidRPr="00E624FA" w:rsidRDefault="00036E96" w:rsidP="00AB790A">
            <w:pPr>
              <w:jc w:val="center"/>
              <w:rPr>
                <w:ins w:id="258" w:author="Autor"/>
                <w:color w:val="000000"/>
              </w:rPr>
            </w:pPr>
            <w:ins w:id="259" w:author="Autor">
              <w:r w:rsidRPr="00E624FA">
                <w:rPr>
                  <w:color w:val="000000"/>
                </w:rPr>
                <w:t>Tovary/Služby/Práce</w:t>
              </w:r>
              <w:r w:rsidRPr="00E624FA" w:rsidDel="007F7CF2">
                <w:rPr>
                  <w:color w:val="000000"/>
                </w:rPr>
                <w:t xml:space="preserve"> </w:t>
              </w:r>
            </w:ins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36E96" w:rsidRPr="00E624FA" w:rsidRDefault="00036E96" w:rsidP="00AB790A">
            <w:pPr>
              <w:jc w:val="center"/>
              <w:rPr>
                <w:ins w:id="260" w:author="Autor"/>
                <w:color w:val="000000"/>
              </w:rPr>
            </w:pPr>
            <w:ins w:id="261" w:author="Autor">
              <w:r w:rsidRPr="00E624FA">
                <w:rPr>
                  <w:color w:val="000000"/>
                </w:rPr>
                <w:t>áno / nie</w:t>
              </w:r>
              <w:r w:rsidRPr="00E624FA" w:rsidDel="00CE32E8">
                <w:rPr>
                  <w:color w:val="000000"/>
                </w:rPr>
                <w:t xml:space="preserve"> </w:t>
              </w:r>
            </w:ins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36E96" w:rsidRPr="00E624FA" w:rsidRDefault="00036E96" w:rsidP="00AB790A">
            <w:pPr>
              <w:jc w:val="center"/>
              <w:rPr>
                <w:ins w:id="262" w:author="Autor"/>
                <w:color w:val="000000"/>
              </w:rPr>
            </w:pPr>
            <w:ins w:id="263" w:author="Autor">
              <w:r w:rsidRPr="00E624FA">
                <w:rPr>
                  <w:color w:val="000000"/>
                </w:rPr>
                <w:t>6/0</w:t>
              </w:r>
            </w:ins>
          </w:p>
        </w:tc>
      </w:tr>
      <w:tr w:rsidR="00036E96" w:rsidRPr="006A01FC" w:rsidTr="00AB790A">
        <w:trPr>
          <w:trHeight w:val="300"/>
          <w:ins w:id="264" w:author="Autor"/>
        </w:trPr>
        <w:tc>
          <w:tcPr>
            <w:tcW w:w="3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E96" w:rsidRPr="00E624FA" w:rsidRDefault="00036E96" w:rsidP="00AB790A">
            <w:pPr>
              <w:rPr>
                <w:ins w:id="265" w:author="Autor"/>
                <w:b/>
                <w:bCs/>
                <w:color w:val="000000"/>
              </w:rPr>
            </w:pPr>
            <w:ins w:id="266" w:author="Autor">
              <w:r w:rsidRPr="00A670C0">
                <w:rPr>
                  <w:color w:val="000000"/>
                </w:rPr>
                <w:t>Bolo VO predmetom prvej a/alebo druhej ex ante finančnej kontroly?</w:t>
              </w:r>
            </w:ins>
          </w:p>
        </w:tc>
        <w:tc>
          <w:tcPr>
            <w:tcW w:w="3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6E96" w:rsidRPr="00E624FA" w:rsidRDefault="00036E96" w:rsidP="00AB790A">
            <w:pPr>
              <w:jc w:val="center"/>
              <w:rPr>
                <w:ins w:id="267" w:author="Autor"/>
                <w:color w:val="000000"/>
              </w:rPr>
            </w:pPr>
            <w:ins w:id="268" w:author="Autor">
              <w:r w:rsidRPr="00E624FA">
                <w:rPr>
                  <w:color w:val="000000"/>
                </w:rPr>
                <w:t>Tovary/Služby/Práce</w:t>
              </w:r>
            </w:ins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36E96" w:rsidRPr="00E624FA" w:rsidRDefault="00036E96" w:rsidP="00AB790A">
            <w:pPr>
              <w:jc w:val="center"/>
              <w:rPr>
                <w:ins w:id="269" w:author="Autor"/>
                <w:color w:val="000000"/>
              </w:rPr>
            </w:pPr>
            <w:ins w:id="270" w:author="Autor">
              <w:r w:rsidRPr="00E624FA">
                <w:rPr>
                  <w:color w:val="000000"/>
                </w:rPr>
                <w:t>áno / nie</w:t>
              </w:r>
            </w:ins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36E96" w:rsidRPr="00E624FA" w:rsidRDefault="00036E96" w:rsidP="00AB790A">
            <w:pPr>
              <w:jc w:val="center"/>
              <w:rPr>
                <w:ins w:id="271" w:author="Autor"/>
                <w:color w:val="000000"/>
              </w:rPr>
            </w:pPr>
            <w:ins w:id="272" w:author="Autor">
              <w:r w:rsidRPr="00E624FA">
                <w:rPr>
                  <w:color w:val="000000"/>
                </w:rPr>
                <w:t>-3/3</w:t>
              </w:r>
            </w:ins>
          </w:p>
        </w:tc>
      </w:tr>
      <w:tr w:rsidR="00036E96" w:rsidRPr="006A01FC" w:rsidTr="00AB790A">
        <w:trPr>
          <w:trHeight w:val="300"/>
          <w:ins w:id="273" w:author="Autor"/>
        </w:trPr>
        <w:tc>
          <w:tcPr>
            <w:tcW w:w="340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6E96" w:rsidRPr="00A670C0" w:rsidRDefault="00036E96" w:rsidP="00AB790A">
            <w:pPr>
              <w:rPr>
                <w:ins w:id="274" w:author="Autor"/>
                <w:color w:val="000000"/>
              </w:rPr>
            </w:pPr>
            <w:ins w:id="275" w:author="Autor">
              <w:r w:rsidRPr="00A670C0">
                <w:rPr>
                  <w:color w:val="000000"/>
                </w:rPr>
                <w:t>Koľko ponúk bolo v rámci daného VO predložených?</w:t>
              </w:r>
            </w:ins>
          </w:p>
        </w:tc>
        <w:tc>
          <w:tcPr>
            <w:tcW w:w="307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6E96" w:rsidRPr="00E624FA" w:rsidRDefault="00036E96" w:rsidP="00AB790A">
            <w:pPr>
              <w:jc w:val="center"/>
              <w:rPr>
                <w:ins w:id="276" w:author="Autor"/>
                <w:color w:val="000000"/>
              </w:rPr>
            </w:pPr>
            <w:ins w:id="277" w:author="Autor">
              <w:r w:rsidRPr="00E624FA">
                <w:rPr>
                  <w:color w:val="000000"/>
                </w:rPr>
                <w:t>Tovary/Služby/Práce</w:t>
              </w:r>
            </w:ins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36E96" w:rsidRPr="00E624FA" w:rsidRDefault="00036E96" w:rsidP="00AB790A">
            <w:pPr>
              <w:jc w:val="center"/>
              <w:rPr>
                <w:ins w:id="278" w:author="Autor"/>
                <w:color w:val="000000"/>
              </w:rPr>
            </w:pPr>
            <w:ins w:id="279" w:author="Autor">
              <w:r w:rsidRPr="00E624FA">
                <w:rPr>
                  <w:color w:val="000000"/>
                </w:rPr>
                <w:t>1</w:t>
              </w:r>
            </w:ins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36E96" w:rsidRPr="00E624FA" w:rsidRDefault="00036E96" w:rsidP="00AB790A">
            <w:pPr>
              <w:jc w:val="center"/>
              <w:rPr>
                <w:ins w:id="280" w:author="Autor"/>
                <w:color w:val="000000"/>
              </w:rPr>
            </w:pPr>
            <w:ins w:id="281" w:author="Autor">
              <w:r w:rsidRPr="00E624FA">
                <w:rPr>
                  <w:color w:val="000000"/>
                </w:rPr>
                <w:t>1</w:t>
              </w:r>
              <w:r>
                <w:rPr>
                  <w:color w:val="000000"/>
                </w:rPr>
                <w:t>9</w:t>
              </w:r>
            </w:ins>
          </w:p>
        </w:tc>
      </w:tr>
      <w:tr w:rsidR="00036E96" w:rsidRPr="006A01FC" w:rsidTr="00AB790A">
        <w:trPr>
          <w:trHeight w:val="300"/>
          <w:ins w:id="282" w:author="Autor"/>
        </w:trPr>
        <w:tc>
          <w:tcPr>
            <w:tcW w:w="340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6E96" w:rsidRPr="00E624FA" w:rsidRDefault="00036E96" w:rsidP="00AB790A">
            <w:pPr>
              <w:rPr>
                <w:ins w:id="283" w:author="Autor"/>
                <w:color w:val="000000"/>
              </w:rPr>
            </w:pPr>
          </w:p>
        </w:tc>
        <w:tc>
          <w:tcPr>
            <w:tcW w:w="307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6E96" w:rsidRPr="00E624FA" w:rsidRDefault="00036E96" w:rsidP="00AB790A">
            <w:pPr>
              <w:jc w:val="center"/>
              <w:rPr>
                <w:ins w:id="284" w:author="Autor"/>
                <w:color w:val="000000"/>
              </w:rPr>
            </w:pP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36E96" w:rsidRPr="00E624FA" w:rsidRDefault="00036E96" w:rsidP="00AB790A">
            <w:pPr>
              <w:jc w:val="center"/>
              <w:rPr>
                <w:ins w:id="285" w:author="Autor"/>
                <w:color w:val="000000"/>
              </w:rPr>
            </w:pPr>
            <w:ins w:id="286" w:author="Autor">
              <w:r w:rsidRPr="00E624FA">
                <w:rPr>
                  <w:color w:val="000000"/>
                </w:rPr>
                <w:t>2</w:t>
              </w:r>
            </w:ins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36E96" w:rsidRPr="00E624FA" w:rsidRDefault="00036E96" w:rsidP="00AB790A">
            <w:pPr>
              <w:jc w:val="center"/>
              <w:rPr>
                <w:ins w:id="287" w:author="Autor"/>
                <w:color w:val="000000"/>
              </w:rPr>
            </w:pPr>
            <w:ins w:id="288" w:author="Autor">
              <w:r w:rsidRPr="00E624FA">
                <w:rPr>
                  <w:color w:val="000000"/>
                </w:rPr>
                <w:t>5</w:t>
              </w:r>
            </w:ins>
          </w:p>
        </w:tc>
      </w:tr>
      <w:tr w:rsidR="00036E96" w:rsidRPr="006A01FC" w:rsidTr="00AB790A">
        <w:trPr>
          <w:trHeight w:val="300"/>
          <w:ins w:id="289" w:author="Autor"/>
        </w:trPr>
        <w:tc>
          <w:tcPr>
            <w:tcW w:w="34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E96" w:rsidRPr="00E624FA" w:rsidRDefault="00036E96" w:rsidP="00AB790A">
            <w:pPr>
              <w:rPr>
                <w:ins w:id="290" w:author="Autor"/>
                <w:b/>
                <w:bCs/>
                <w:color w:val="000000"/>
              </w:rPr>
            </w:pPr>
          </w:p>
        </w:tc>
        <w:tc>
          <w:tcPr>
            <w:tcW w:w="307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6E96" w:rsidRPr="00E624FA" w:rsidRDefault="00036E96" w:rsidP="00AB790A">
            <w:pPr>
              <w:jc w:val="center"/>
              <w:rPr>
                <w:ins w:id="291" w:author="Autor"/>
                <w:color w:val="000000"/>
              </w:rPr>
            </w:pP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36E96" w:rsidRPr="00E624FA" w:rsidRDefault="00036E96" w:rsidP="00AB790A">
            <w:pPr>
              <w:jc w:val="center"/>
              <w:rPr>
                <w:ins w:id="292" w:author="Autor"/>
                <w:color w:val="000000"/>
              </w:rPr>
            </w:pPr>
            <w:ins w:id="293" w:author="Autor">
              <w:r w:rsidRPr="00E624FA">
                <w:rPr>
                  <w:color w:val="000000"/>
                </w:rPr>
                <w:t xml:space="preserve">3 a viac </w:t>
              </w:r>
            </w:ins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36E96" w:rsidRPr="00E624FA" w:rsidRDefault="00036E96" w:rsidP="00AB790A">
            <w:pPr>
              <w:jc w:val="center"/>
              <w:rPr>
                <w:ins w:id="294" w:author="Autor"/>
                <w:color w:val="000000"/>
              </w:rPr>
            </w:pPr>
            <w:ins w:id="295" w:author="Autor">
              <w:r w:rsidRPr="00E624FA">
                <w:rPr>
                  <w:color w:val="000000"/>
                </w:rPr>
                <w:t>0</w:t>
              </w:r>
            </w:ins>
          </w:p>
        </w:tc>
      </w:tr>
      <w:tr w:rsidR="00036E96" w:rsidRPr="006A01FC" w:rsidTr="00AB790A">
        <w:trPr>
          <w:trHeight w:val="300"/>
          <w:ins w:id="296" w:author="Autor"/>
        </w:trPr>
        <w:tc>
          <w:tcPr>
            <w:tcW w:w="3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E96" w:rsidRPr="00E624FA" w:rsidRDefault="00036E96" w:rsidP="00AB790A">
            <w:pPr>
              <w:rPr>
                <w:ins w:id="297" w:author="Autor"/>
                <w:b/>
                <w:bCs/>
                <w:color w:val="000000"/>
              </w:rPr>
            </w:pPr>
            <w:ins w:id="298" w:author="Autor">
              <w:r w:rsidRPr="00A670C0">
                <w:rPr>
                  <w:color w:val="000000"/>
                </w:rPr>
                <w:t>Boli použité viac ako dve podmienky účasti podľa § 33 ZVO?</w:t>
              </w:r>
            </w:ins>
          </w:p>
        </w:tc>
        <w:tc>
          <w:tcPr>
            <w:tcW w:w="3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6E96" w:rsidRPr="00E624FA" w:rsidRDefault="00036E96" w:rsidP="00AB790A">
            <w:pPr>
              <w:jc w:val="center"/>
              <w:rPr>
                <w:ins w:id="299" w:author="Autor"/>
                <w:color w:val="000000"/>
              </w:rPr>
            </w:pPr>
            <w:ins w:id="300" w:author="Autor">
              <w:r w:rsidRPr="00E624FA">
                <w:rPr>
                  <w:color w:val="000000"/>
                </w:rPr>
                <w:t>Tovary/Služby/Práce</w:t>
              </w:r>
            </w:ins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36E96" w:rsidRPr="00E624FA" w:rsidRDefault="00036E96" w:rsidP="00AB790A">
            <w:pPr>
              <w:jc w:val="center"/>
              <w:rPr>
                <w:ins w:id="301" w:author="Autor"/>
                <w:color w:val="000000"/>
              </w:rPr>
            </w:pPr>
            <w:ins w:id="302" w:author="Autor">
              <w:r w:rsidRPr="00E624FA">
                <w:rPr>
                  <w:color w:val="000000"/>
                </w:rPr>
                <w:t>áno / nie</w:t>
              </w:r>
            </w:ins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36E96" w:rsidRPr="00E624FA" w:rsidRDefault="00036E96" w:rsidP="00AB790A">
            <w:pPr>
              <w:jc w:val="center"/>
              <w:rPr>
                <w:ins w:id="303" w:author="Autor"/>
                <w:color w:val="000000"/>
              </w:rPr>
            </w:pPr>
            <w:ins w:id="304" w:author="Autor">
              <w:r w:rsidRPr="00E624FA">
                <w:rPr>
                  <w:color w:val="000000"/>
                </w:rPr>
                <w:t>2/0</w:t>
              </w:r>
            </w:ins>
          </w:p>
        </w:tc>
      </w:tr>
      <w:tr w:rsidR="00036E96" w:rsidRPr="006A01FC" w:rsidTr="00AB790A">
        <w:trPr>
          <w:trHeight w:val="300"/>
          <w:ins w:id="305" w:author="Autor"/>
        </w:trPr>
        <w:tc>
          <w:tcPr>
            <w:tcW w:w="3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6E96" w:rsidRPr="00E624FA" w:rsidRDefault="00036E96" w:rsidP="00AB790A">
            <w:pPr>
              <w:rPr>
                <w:ins w:id="306" w:author="Autor"/>
                <w:b/>
                <w:bCs/>
                <w:color w:val="000000"/>
              </w:rPr>
            </w:pPr>
            <w:ins w:id="307" w:author="Autor">
              <w:r w:rsidRPr="00A670C0">
                <w:rPr>
                  <w:color w:val="000000"/>
                </w:rPr>
                <w:t>Boli použité viac ako dve podmienky účasti podľa § 34 ZVO?</w:t>
              </w:r>
            </w:ins>
          </w:p>
        </w:tc>
        <w:tc>
          <w:tcPr>
            <w:tcW w:w="3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6E96" w:rsidRPr="00E624FA" w:rsidRDefault="00036E96" w:rsidP="00AB790A">
            <w:pPr>
              <w:jc w:val="center"/>
              <w:rPr>
                <w:ins w:id="308" w:author="Autor"/>
                <w:color w:val="000000"/>
              </w:rPr>
            </w:pPr>
            <w:ins w:id="309" w:author="Autor">
              <w:r w:rsidRPr="00E624FA">
                <w:rPr>
                  <w:color w:val="000000"/>
                </w:rPr>
                <w:t>Tovary/Služby/Práce</w:t>
              </w:r>
            </w:ins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36E96" w:rsidRPr="00E624FA" w:rsidRDefault="00036E96" w:rsidP="00AB790A">
            <w:pPr>
              <w:jc w:val="center"/>
              <w:rPr>
                <w:ins w:id="310" w:author="Autor"/>
                <w:color w:val="000000"/>
              </w:rPr>
            </w:pPr>
            <w:ins w:id="311" w:author="Autor">
              <w:r w:rsidRPr="00E624FA">
                <w:rPr>
                  <w:color w:val="000000"/>
                </w:rPr>
                <w:t>áno / nie</w:t>
              </w:r>
            </w:ins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36E96" w:rsidRPr="00E624FA" w:rsidRDefault="00036E96" w:rsidP="00AB790A">
            <w:pPr>
              <w:jc w:val="center"/>
              <w:rPr>
                <w:ins w:id="312" w:author="Autor"/>
                <w:color w:val="000000"/>
              </w:rPr>
            </w:pPr>
            <w:ins w:id="313" w:author="Autor">
              <w:r w:rsidRPr="00E624FA">
                <w:rPr>
                  <w:color w:val="000000"/>
                </w:rPr>
                <w:t>2/0</w:t>
              </w:r>
            </w:ins>
          </w:p>
        </w:tc>
      </w:tr>
      <w:tr w:rsidR="00036E96" w:rsidRPr="006A01FC" w:rsidTr="00AB790A">
        <w:trPr>
          <w:trHeight w:val="300"/>
          <w:ins w:id="314" w:author="Autor"/>
        </w:trPr>
        <w:tc>
          <w:tcPr>
            <w:tcW w:w="3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E96" w:rsidRPr="00E624FA" w:rsidRDefault="00036E96" w:rsidP="00AB790A">
            <w:pPr>
              <w:rPr>
                <w:ins w:id="315" w:author="Autor"/>
                <w:b/>
                <w:bCs/>
                <w:color w:val="000000"/>
              </w:rPr>
            </w:pPr>
            <w:ins w:id="316" w:author="Autor">
              <w:r w:rsidRPr="00A670C0">
                <w:rPr>
                  <w:color w:val="000000"/>
                </w:rPr>
                <w:t>Bola vylúčená?</w:t>
              </w:r>
            </w:ins>
          </w:p>
        </w:tc>
        <w:tc>
          <w:tcPr>
            <w:tcW w:w="3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6E96" w:rsidRPr="00E624FA" w:rsidRDefault="00036E96" w:rsidP="00AB790A">
            <w:pPr>
              <w:jc w:val="center"/>
              <w:rPr>
                <w:ins w:id="317" w:author="Autor"/>
                <w:color w:val="000000"/>
              </w:rPr>
            </w:pPr>
            <w:ins w:id="318" w:author="Autor">
              <w:r w:rsidRPr="00E624FA">
                <w:rPr>
                  <w:color w:val="000000"/>
                </w:rPr>
                <w:t>Tovary/Služby/Práce</w:t>
              </w:r>
            </w:ins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36E96" w:rsidRPr="00E624FA" w:rsidRDefault="00036E96" w:rsidP="00AB790A">
            <w:pPr>
              <w:jc w:val="center"/>
              <w:rPr>
                <w:ins w:id="319" w:author="Autor"/>
                <w:color w:val="000000"/>
              </w:rPr>
            </w:pPr>
            <w:ins w:id="320" w:author="Autor">
              <w:r w:rsidRPr="00E624FA">
                <w:rPr>
                  <w:color w:val="000000"/>
                </w:rPr>
                <w:t>áno / nie</w:t>
              </w:r>
            </w:ins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36E96" w:rsidRPr="00E624FA" w:rsidRDefault="00036E96" w:rsidP="00AB790A">
            <w:pPr>
              <w:jc w:val="center"/>
              <w:rPr>
                <w:ins w:id="321" w:author="Autor"/>
                <w:color w:val="000000"/>
              </w:rPr>
            </w:pPr>
            <w:ins w:id="322" w:author="Autor">
              <w:r w:rsidRPr="00E624FA">
                <w:rPr>
                  <w:color w:val="000000"/>
                </w:rPr>
                <w:t>5/0</w:t>
              </w:r>
            </w:ins>
          </w:p>
        </w:tc>
      </w:tr>
      <w:tr w:rsidR="00036E96" w:rsidRPr="006A01FC" w:rsidTr="00AB790A">
        <w:trPr>
          <w:trHeight w:val="300"/>
          <w:ins w:id="323" w:author="Autor"/>
        </w:trPr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6E96" w:rsidRPr="00E624FA" w:rsidRDefault="00036E96" w:rsidP="00AB790A">
            <w:pPr>
              <w:rPr>
                <w:ins w:id="324" w:author="Autor"/>
                <w:b/>
                <w:bCs/>
                <w:color w:val="000000"/>
              </w:rPr>
            </w:pPr>
            <w:ins w:id="325" w:author="Autor">
              <w:r w:rsidRPr="00A670C0">
                <w:rPr>
                  <w:color w:val="000000"/>
                </w:rPr>
                <w:t>Došlo k vylúčeniu uchádzača z dôvodu mimoriadne nízkej ponuky?</w:t>
              </w:r>
            </w:ins>
          </w:p>
        </w:tc>
        <w:tc>
          <w:tcPr>
            <w:tcW w:w="3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6E96" w:rsidRPr="00E624FA" w:rsidRDefault="00036E96" w:rsidP="00AB790A">
            <w:pPr>
              <w:jc w:val="center"/>
              <w:rPr>
                <w:ins w:id="326" w:author="Autor"/>
                <w:color w:val="000000"/>
              </w:rPr>
            </w:pPr>
            <w:ins w:id="327" w:author="Autor">
              <w:r w:rsidRPr="00E624FA">
                <w:rPr>
                  <w:color w:val="000000"/>
                </w:rPr>
                <w:t>Tovary/Služby/Práce</w:t>
              </w:r>
            </w:ins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36E96" w:rsidRPr="00E624FA" w:rsidRDefault="00036E96" w:rsidP="00AB790A">
            <w:pPr>
              <w:jc w:val="center"/>
              <w:rPr>
                <w:ins w:id="328" w:author="Autor"/>
                <w:color w:val="000000"/>
              </w:rPr>
            </w:pPr>
            <w:ins w:id="329" w:author="Autor">
              <w:r w:rsidRPr="00E624FA">
                <w:rPr>
                  <w:color w:val="000000"/>
                </w:rPr>
                <w:t>áno / nie</w:t>
              </w:r>
            </w:ins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36E96" w:rsidRPr="00E624FA" w:rsidRDefault="00036E96" w:rsidP="00AB790A">
            <w:pPr>
              <w:jc w:val="center"/>
              <w:rPr>
                <w:ins w:id="330" w:author="Autor"/>
                <w:color w:val="000000"/>
              </w:rPr>
            </w:pPr>
            <w:ins w:id="331" w:author="Autor">
              <w:r w:rsidRPr="00E624FA">
                <w:rPr>
                  <w:color w:val="000000"/>
                </w:rPr>
                <w:t>5/0</w:t>
              </w:r>
            </w:ins>
          </w:p>
        </w:tc>
      </w:tr>
      <w:tr w:rsidR="00036E96" w:rsidRPr="006A01FC" w:rsidTr="00AB790A">
        <w:trPr>
          <w:trHeight w:val="828"/>
          <w:ins w:id="332" w:author="Autor"/>
        </w:trPr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E96" w:rsidRPr="00E624FA" w:rsidRDefault="00036E96" w:rsidP="00AB790A">
            <w:pPr>
              <w:rPr>
                <w:ins w:id="333" w:author="Autor"/>
                <w:b/>
                <w:bCs/>
                <w:color w:val="000000"/>
              </w:rPr>
            </w:pPr>
            <w:ins w:id="334" w:author="Autor">
              <w:r w:rsidRPr="00E624FA">
                <w:rPr>
                  <w:bCs/>
                  <w:color w:val="000000"/>
                </w:rPr>
                <w:t>Bol uplatnený revízny postup (žiadosť o</w:t>
              </w:r>
              <w:r>
                <w:rPr>
                  <w:bCs/>
                  <w:color w:val="000000"/>
                </w:rPr>
                <w:t> </w:t>
              </w:r>
              <w:r w:rsidRPr="00E624FA">
                <w:rPr>
                  <w:bCs/>
                  <w:color w:val="000000"/>
                </w:rPr>
                <w:t>nápravu</w:t>
              </w:r>
              <w:r>
                <w:rPr>
                  <w:bCs/>
                  <w:color w:val="000000"/>
                </w:rPr>
                <w:t>, ktorá bola zamietnutá</w:t>
              </w:r>
              <w:r w:rsidRPr="00E624FA">
                <w:rPr>
                  <w:bCs/>
                  <w:color w:val="000000"/>
                </w:rPr>
                <w:t xml:space="preserve"> a/alebo námietky)?</w:t>
              </w:r>
            </w:ins>
          </w:p>
        </w:tc>
        <w:tc>
          <w:tcPr>
            <w:tcW w:w="3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6E96" w:rsidRPr="00A17DF8" w:rsidRDefault="00036E96" w:rsidP="00AB790A">
            <w:pPr>
              <w:jc w:val="center"/>
              <w:rPr>
                <w:ins w:id="335" w:author="Autor"/>
                <w:color w:val="000000"/>
              </w:rPr>
            </w:pPr>
            <w:ins w:id="336" w:author="Autor">
              <w:r w:rsidRPr="00E624FA">
                <w:rPr>
                  <w:color w:val="000000"/>
                </w:rPr>
                <w:t>žiadosť o</w:t>
              </w:r>
              <w:r>
                <w:rPr>
                  <w:color w:val="000000"/>
                </w:rPr>
                <w:t> </w:t>
              </w:r>
              <w:r w:rsidRPr="00E624FA">
                <w:rPr>
                  <w:color w:val="000000"/>
                </w:rPr>
                <w:t>nápravu</w:t>
              </w:r>
              <w:r>
                <w:rPr>
                  <w:color w:val="000000"/>
                </w:rPr>
                <w:t>, ktorá bola zamietnutá a/alebo</w:t>
              </w:r>
            </w:ins>
          </w:p>
          <w:p w:rsidR="00036E96" w:rsidRPr="00E624FA" w:rsidRDefault="00036E96" w:rsidP="00AB790A">
            <w:pPr>
              <w:jc w:val="center"/>
              <w:rPr>
                <w:ins w:id="337" w:author="Autor"/>
                <w:color w:val="000000"/>
              </w:rPr>
            </w:pPr>
            <w:ins w:id="338" w:author="Autor">
              <w:r w:rsidRPr="00E624FA">
                <w:rPr>
                  <w:color w:val="000000"/>
                </w:rPr>
                <w:t>konanie o námietkach</w:t>
              </w:r>
            </w:ins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36E96" w:rsidRPr="00E624FA" w:rsidRDefault="00036E96" w:rsidP="00AB790A">
            <w:pPr>
              <w:jc w:val="center"/>
              <w:rPr>
                <w:ins w:id="339" w:author="Autor"/>
                <w:color w:val="000000"/>
              </w:rPr>
            </w:pPr>
            <w:ins w:id="340" w:author="Autor">
              <w:r w:rsidRPr="00E624FA">
                <w:rPr>
                  <w:color w:val="000000"/>
                </w:rPr>
                <w:t>áno/nie</w:t>
              </w:r>
            </w:ins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36E96" w:rsidRPr="00E624FA" w:rsidRDefault="00036E96" w:rsidP="00AB790A">
            <w:pPr>
              <w:jc w:val="center"/>
              <w:rPr>
                <w:ins w:id="341" w:author="Autor"/>
                <w:color w:val="000000"/>
              </w:rPr>
            </w:pPr>
            <w:ins w:id="342" w:author="Autor">
              <w:r w:rsidRPr="00E624FA">
                <w:rPr>
                  <w:color w:val="000000"/>
                </w:rPr>
                <w:t>3/0</w:t>
              </w:r>
            </w:ins>
          </w:p>
        </w:tc>
      </w:tr>
    </w:tbl>
    <w:p w:rsidR="00124861" w:rsidRDefault="00124861" w:rsidP="00DA431C">
      <w:pPr>
        <w:rPr>
          <w:ins w:id="343" w:author="Autor"/>
          <w:b/>
          <w:szCs w:val="20"/>
        </w:rPr>
      </w:pPr>
    </w:p>
    <w:p w:rsidR="00DA431C" w:rsidDel="00124861" w:rsidRDefault="00DA431C" w:rsidP="00DA431C">
      <w:pPr>
        <w:rPr>
          <w:del w:id="344" w:author="Autor"/>
          <w:b/>
          <w:szCs w:val="20"/>
        </w:rPr>
      </w:pPr>
    </w:p>
    <w:p w:rsidR="00DA431C" w:rsidDel="00124861" w:rsidRDefault="00DA431C" w:rsidP="00DA431C">
      <w:pPr>
        <w:rPr>
          <w:del w:id="345" w:author="Autor"/>
          <w:b/>
          <w:szCs w:val="20"/>
        </w:rPr>
      </w:pPr>
    </w:p>
    <w:p w:rsidR="00DA431C" w:rsidDel="00124861" w:rsidRDefault="00DA431C" w:rsidP="00FA34A4">
      <w:pPr>
        <w:rPr>
          <w:del w:id="346" w:author="Autor"/>
          <w:b/>
          <w:szCs w:val="20"/>
        </w:rPr>
      </w:pPr>
    </w:p>
    <w:p w:rsidR="00DA431C" w:rsidRDefault="00DA431C" w:rsidP="00FA34A4">
      <w:pPr>
        <w:rPr>
          <w:b/>
          <w:szCs w:val="20"/>
        </w:rPr>
      </w:pPr>
    </w:p>
    <w:p w:rsidR="00D66F59" w:rsidRDefault="00D66F59" w:rsidP="00FA34A4">
      <w:pPr>
        <w:rPr>
          <w:b/>
          <w:szCs w:val="20"/>
        </w:rPr>
      </w:pPr>
    </w:p>
    <w:tbl>
      <w:tblPr>
        <w:tblW w:w="9659" w:type="dxa"/>
        <w:tblInd w:w="-2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07"/>
        <w:gridCol w:w="3075"/>
        <w:gridCol w:w="2143"/>
        <w:gridCol w:w="1034"/>
      </w:tblGrid>
      <w:tr w:rsidR="00B07394" w:rsidRPr="00A65299" w:rsidTr="00B07394">
        <w:trPr>
          <w:trHeight w:val="480"/>
        </w:trPr>
        <w:tc>
          <w:tcPr>
            <w:tcW w:w="862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BFBFBF"/>
            <w:vAlign w:val="center"/>
            <w:hideMark/>
          </w:tcPr>
          <w:p w:rsidR="00D66F59" w:rsidRPr="00E624FA" w:rsidRDefault="00D66F59" w:rsidP="00534721">
            <w:pPr>
              <w:jc w:val="center"/>
              <w:rPr>
                <w:b/>
                <w:bCs/>
                <w:color w:val="FF0000"/>
              </w:rPr>
            </w:pPr>
            <w:r w:rsidRPr="00E624FA">
              <w:rPr>
                <w:b/>
                <w:bCs/>
                <w:color w:val="FF0000"/>
              </w:rPr>
              <w:t xml:space="preserve">Rizikové kritérium pre zákazky </w:t>
            </w:r>
            <w:r w:rsidR="00534721" w:rsidRPr="00E624FA">
              <w:rPr>
                <w:b/>
                <w:bCs/>
                <w:color w:val="FF0000"/>
              </w:rPr>
              <w:t xml:space="preserve">podľa </w:t>
            </w:r>
            <w:r w:rsidRPr="00E624FA">
              <w:rPr>
                <w:b/>
                <w:bCs/>
                <w:color w:val="FF0000"/>
              </w:rPr>
              <w:t>príloh</w:t>
            </w:r>
            <w:r w:rsidR="00534721" w:rsidRPr="00E624FA">
              <w:rPr>
                <w:b/>
                <w:bCs/>
                <w:color w:val="FF0000"/>
              </w:rPr>
              <w:t>y</w:t>
            </w:r>
            <w:r w:rsidRPr="00E624FA">
              <w:rPr>
                <w:b/>
                <w:bCs/>
                <w:color w:val="FF0000"/>
              </w:rPr>
              <w:t xml:space="preserve"> č.</w:t>
            </w:r>
            <w:r w:rsidR="00A65299">
              <w:rPr>
                <w:b/>
                <w:bCs/>
                <w:color w:val="FF0000"/>
              </w:rPr>
              <w:t xml:space="preserve"> </w:t>
            </w:r>
            <w:r w:rsidRPr="00E624FA">
              <w:rPr>
                <w:b/>
                <w:bCs/>
                <w:color w:val="FF0000"/>
              </w:rPr>
              <w:t xml:space="preserve">1 </w:t>
            </w:r>
            <w:r w:rsidR="00534721" w:rsidRPr="00E624FA">
              <w:rPr>
                <w:b/>
                <w:bCs/>
                <w:color w:val="FF0000"/>
              </w:rPr>
              <w:t>k</w:t>
            </w:r>
            <w:r w:rsidR="008C65CC">
              <w:rPr>
                <w:b/>
                <w:bCs/>
                <w:color w:val="FF0000"/>
              </w:rPr>
              <w:t> </w:t>
            </w:r>
            <w:r w:rsidRPr="00E624FA">
              <w:rPr>
                <w:b/>
                <w:bCs/>
                <w:color w:val="FF0000"/>
              </w:rPr>
              <w:t>ZVO</w:t>
            </w:r>
            <w:r w:rsidR="008C65CC">
              <w:rPr>
                <w:b/>
                <w:bCs/>
                <w:color w:val="FF0000"/>
              </w:rPr>
              <w:t xml:space="preserve"> pre </w:t>
            </w:r>
            <w:r w:rsidR="005D454A">
              <w:rPr>
                <w:b/>
                <w:bCs/>
                <w:color w:val="FF0000"/>
              </w:rPr>
              <w:t>verejného obstarávateľa</w:t>
            </w:r>
            <w:r w:rsidR="008C65CC">
              <w:rPr>
                <w:b/>
                <w:bCs/>
                <w:color w:val="FF0000"/>
              </w:rPr>
              <w:t xml:space="preserve"> podľa § 7 ZVO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D66F59" w:rsidRPr="00E624FA" w:rsidRDefault="00D66F59" w:rsidP="005E7852">
            <w:pPr>
              <w:jc w:val="center"/>
              <w:rPr>
                <w:b/>
                <w:bCs/>
                <w:color w:val="FF0000"/>
              </w:rPr>
            </w:pPr>
            <w:r w:rsidRPr="00E624FA">
              <w:rPr>
                <w:b/>
                <w:bCs/>
                <w:color w:val="FF0000"/>
              </w:rPr>
              <w:t>Hodnota</w:t>
            </w:r>
          </w:p>
        </w:tc>
      </w:tr>
      <w:tr w:rsidR="00D66F59" w:rsidRPr="006A01FC" w:rsidTr="00B07394">
        <w:trPr>
          <w:trHeight w:val="300"/>
        </w:trPr>
        <w:tc>
          <w:tcPr>
            <w:tcW w:w="34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6F59" w:rsidRPr="00E624FA" w:rsidRDefault="00D66F59" w:rsidP="00E624FA">
            <w:pPr>
              <w:rPr>
                <w:bCs/>
                <w:color w:val="000000"/>
              </w:rPr>
            </w:pPr>
            <w:r w:rsidRPr="00E624FA">
              <w:rPr>
                <w:bCs/>
                <w:color w:val="000000"/>
              </w:rPr>
              <w:t>Aká bola predpokladaná hodnota zákazky?</w:t>
            </w:r>
          </w:p>
        </w:tc>
        <w:tc>
          <w:tcPr>
            <w:tcW w:w="30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6F59" w:rsidRPr="00CD0902" w:rsidRDefault="00D66F59" w:rsidP="00D66F5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Príloha č. 1</w:t>
            </w: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6F59" w:rsidRPr="00CD0902" w:rsidRDefault="00D66F59" w:rsidP="005E7852">
            <w:pPr>
              <w:jc w:val="center"/>
              <w:rPr>
                <w:color w:val="000000"/>
              </w:rPr>
            </w:pPr>
            <w:r w:rsidRPr="00CD0902">
              <w:rPr>
                <w:color w:val="000000"/>
              </w:rPr>
              <w:t xml:space="preserve">do </w:t>
            </w:r>
            <w:r>
              <w:rPr>
                <w:color w:val="000000"/>
              </w:rPr>
              <w:t xml:space="preserve">300 </w:t>
            </w:r>
            <w:r w:rsidRPr="00CD0902">
              <w:rPr>
                <w:color w:val="000000"/>
              </w:rPr>
              <w:t xml:space="preserve"> tisíc €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6F59" w:rsidRPr="00CD0902" w:rsidRDefault="00D66F59" w:rsidP="005E7852">
            <w:pPr>
              <w:jc w:val="center"/>
              <w:rPr>
                <w:color w:val="000000"/>
              </w:rPr>
            </w:pPr>
            <w:r w:rsidRPr="00CD0902">
              <w:rPr>
                <w:color w:val="000000"/>
              </w:rPr>
              <w:t>0</w:t>
            </w:r>
          </w:p>
        </w:tc>
      </w:tr>
      <w:tr w:rsidR="00D66F59" w:rsidRPr="006A01FC" w:rsidTr="00B07394">
        <w:trPr>
          <w:trHeight w:val="300"/>
        </w:trPr>
        <w:tc>
          <w:tcPr>
            <w:tcW w:w="34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F59" w:rsidRPr="00CD0902" w:rsidRDefault="00D66F59" w:rsidP="005E7852">
            <w:pPr>
              <w:rPr>
                <w:b/>
                <w:bCs/>
                <w:color w:val="000000"/>
              </w:rPr>
            </w:pPr>
          </w:p>
        </w:tc>
        <w:tc>
          <w:tcPr>
            <w:tcW w:w="30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F59" w:rsidRPr="00CD0902" w:rsidRDefault="00D66F59" w:rsidP="005E7852">
            <w:pPr>
              <w:jc w:val="center"/>
              <w:rPr>
                <w:color w:val="000000"/>
              </w:rPr>
            </w:pP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6F59" w:rsidRPr="00CD0902" w:rsidRDefault="00D66F59" w:rsidP="005E7852">
            <w:pPr>
              <w:jc w:val="center"/>
              <w:rPr>
                <w:color w:val="000000"/>
              </w:rPr>
            </w:pPr>
            <w:r w:rsidRPr="00CD0902">
              <w:rPr>
                <w:color w:val="000000"/>
              </w:rPr>
              <w:t xml:space="preserve">vyššia alebo rovná ako </w:t>
            </w:r>
            <w:r>
              <w:rPr>
                <w:color w:val="000000"/>
              </w:rPr>
              <w:t>300</w:t>
            </w:r>
            <w:r w:rsidRPr="00CD0902">
              <w:rPr>
                <w:color w:val="000000"/>
              </w:rPr>
              <w:t xml:space="preserve"> tisíc</w:t>
            </w:r>
            <w:r>
              <w:rPr>
                <w:color w:val="000000"/>
              </w:rPr>
              <w:t xml:space="preserve"> a nižšia ako 500</w:t>
            </w:r>
            <w:r w:rsidRPr="00CD0902">
              <w:rPr>
                <w:color w:val="000000"/>
              </w:rPr>
              <w:t xml:space="preserve"> tisíc €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6F59" w:rsidRPr="00CD0902" w:rsidRDefault="00D66F59" w:rsidP="005E7852">
            <w:pPr>
              <w:jc w:val="center"/>
              <w:rPr>
                <w:color w:val="000000"/>
              </w:rPr>
            </w:pPr>
            <w:r w:rsidRPr="00CD0902">
              <w:rPr>
                <w:color w:val="000000"/>
              </w:rPr>
              <w:t>1</w:t>
            </w:r>
          </w:p>
        </w:tc>
      </w:tr>
      <w:tr w:rsidR="00D66F59" w:rsidRPr="006A01FC" w:rsidTr="00B07394">
        <w:trPr>
          <w:trHeight w:val="300"/>
        </w:trPr>
        <w:tc>
          <w:tcPr>
            <w:tcW w:w="34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F59" w:rsidRPr="00CD0902" w:rsidRDefault="00D66F59" w:rsidP="005E7852">
            <w:pPr>
              <w:rPr>
                <w:b/>
                <w:bCs/>
                <w:color w:val="000000"/>
              </w:rPr>
            </w:pPr>
          </w:p>
        </w:tc>
        <w:tc>
          <w:tcPr>
            <w:tcW w:w="30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F59" w:rsidRPr="00CD0902" w:rsidRDefault="00D66F59" w:rsidP="005E7852">
            <w:pPr>
              <w:jc w:val="center"/>
              <w:rPr>
                <w:color w:val="000000"/>
              </w:rPr>
            </w:pP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6F59" w:rsidRPr="00CD0902" w:rsidRDefault="00D66F59" w:rsidP="005E78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do 750</w:t>
            </w:r>
            <w:r w:rsidRPr="00CD0902">
              <w:rPr>
                <w:color w:val="000000"/>
              </w:rPr>
              <w:t xml:space="preserve"> tisíc €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6F59" w:rsidRPr="00CD0902" w:rsidRDefault="00D66F59" w:rsidP="005E7852">
            <w:pPr>
              <w:jc w:val="center"/>
              <w:rPr>
                <w:color w:val="000000"/>
              </w:rPr>
            </w:pPr>
            <w:r w:rsidRPr="00CD0902">
              <w:rPr>
                <w:color w:val="000000"/>
              </w:rPr>
              <w:t>3</w:t>
            </w:r>
          </w:p>
        </w:tc>
      </w:tr>
      <w:tr w:rsidR="00D66F59" w:rsidRPr="006A01FC" w:rsidTr="00E624FA">
        <w:trPr>
          <w:trHeight w:val="300"/>
        </w:trPr>
        <w:tc>
          <w:tcPr>
            <w:tcW w:w="3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6F59" w:rsidRPr="00CD0902" w:rsidRDefault="00D66F59" w:rsidP="005E7852">
            <w:pPr>
              <w:rPr>
                <w:b/>
                <w:bCs/>
                <w:color w:val="000000"/>
              </w:rPr>
            </w:pPr>
            <w:r w:rsidRPr="00A670C0">
              <w:rPr>
                <w:color w:val="000000"/>
              </w:rPr>
              <w:t>Bol použitý postup podľa § 116 ZVO?</w:t>
            </w:r>
          </w:p>
        </w:tc>
        <w:tc>
          <w:tcPr>
            <w:tcW w:w="3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6F59" w:rsidRPr="00CD0902" w:rsidRDefault="00D66F59" w:rsidP="005E7852">
            <w:pPr>
              <w:jc w:val="center"/>
              <w:rPr>
                <w:color w:val="000000"/>
              </w:rPr>
            </w:pPr>
            <w:del w:id="347" w:author="Autor">
              <w:r w:rsidRPr="00CD0902" w:rsidDel="005E7852">
                <w:rPr>
                  <w:color w:val="000000"/>
                </w:rPr>
                <w:delText>Tovary/</w:delText>
              </w:r>
            </w:del>
            <w:r w:rsidRPr="00CD0902">
              <w:rPr>
                <w:color w:val="000000"/>
              </w:rPr>
              <w:t>Služby</w:t>
            </w:r>
            <w:del w:id="348" w:author="Autor">
              <w:r w:rsidRPr="00CD0902" w:rsidDel="005E7852">
                <w:rPr>
                  <w:color w:val="000000"/>
                </w:rPr>
                <w:delText>/Práce</w:delText>
              </w:r>
            </w:del>
            <w:r w:rsidRPr="00CD0902" w:rsidDel="007F7CF2">
              <w:rPr>
                <w:color w:val="000000"/>
              </w:rPr>
              <w:t xml:space="preserve"> 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6F59" w:rsidRPr="00CD0902" w:rsidRDefault="00D66F59" w:rsidP="005E7852">
            <w:pPr>
              <w:jc w:val="center"/>
              <w:rPr>
                <w:color w:val="000000"/>
              </w:rPr>
            </w:pPr>
            <w:r w:rsidRPr="00CD0902">
              <w:rPr>
                <w:color w:val="000000"/>
              </w:rPr>
              <w:t>áno / nie</w:t>
            </w:r>
            <w:r w:rsidRPr="00CD0902" w:rsidDel="00CE32E8">
              <w:rPr>
                <w:color w:val="000000"/>
              </w:rPr>
              <w:t xml:space="preserve"> 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6F59" w:rsidRPr="00CD0902" w:rsidRDefault="00D66F59" w:rsidP="00FA78B2">
            <w:pPr>
              <w:jc w:val="center"/>
              <w:rPr>
                <w:color w:val="000000"/>
              </w:rPr>
            </w:pPr>
            <w:r w:rsidRPr="00CD0902">
              <w:rPr>
                <w:color w:val="000000"/>
              </w:rPr>
              <w:t>6/0</w:t>
            </w:r>
          </w:p>
        </w:tc>
      </w:tr>
      <w:tr w:rsidR="00D66F59" w:rsidRPr="006A01FC" w:rsidTr="00E624FA">
        <w:trPr>
          <w:trHeight w:val="300"/>
        </w:trPr>
        <w:tc>
          <w:tcPr>
            <w:tcW w:w="3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6F59" w:rsidRPr="00CD0902" w:rsidRDefault="00D66F59" w:rsidP="005E7852">
            <w:pPr>
              <w:rPr>
                <w:b/>
                <w:bCs/>
                <w:color w:val="000000"/>
              </w:rPr>
            </w:pPr>
            <w:r w:rsidRPr="00A670C0">
              <w:rPr>
                <w:color w:val="000000"/>
              </w:rPr>
              <w:lastRenderedPageBreak/>
              <w:t>Bolo VO predmetom prvej a/alebo druhej ex ante finančnej kontroly?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6F59" w:rsidRPr="00CD0902" w:rsidRDefault="00D66F59" w:rsidP="005E7852">
            <w:pPr>
              <w:jc w:val="center"/>
              <w:rPr>
                <w:color w:val="000000"/>
              </w:rPr>
            </w:pPr>
            <w:del w:id="349" w:author="Autor">
              <w:r w:rsidRPr="00CD0902" w:rsidDel="005E7852">
                <w:rPr>
                  <w:color w:val="000000"/>
                </w:rPr>
                <w:delText>Tovary/</w:delText>
              </w:r>
            </w:del>
            <w:r w:rsidRPr="00CD0902">
              <w:rPr>
                <w:color w:val="000000"/>
              </w:rPr>
              <w:t>Služby</w:t>
            </w:r>
            <w:del w:id="350" w:author="Autor">
              <w:r w:rsidRPr="00CD0902" w:rsidDel="005E7852">
                <w:rPr>
                  <w:color w:val="000000"/>
                </w:rPr>
                <w:delText>/Práce</w:delText>
              </w:r>
            </w:del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6F59" w:rsidRPr="00CD0902" w:rsidRDefault="00D66F59" w:rsidP="005E7852">
            <w:pPr>
              <w:jc w:val="center"/>
              <w:rPr>
                <w:color w:val="000000"/>
              </w:rPr>
            </w:pPr>
            <w:r w:rsidRPr="00CD0902">
              <w:rPr>
                <w:color w:val="000000"/>
              </w:rPr>
              <w:t>áno / nie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6F59" w:rsidRPr="00CD0902" w:rsidRDefault="00D66F59" w:rsidP="00E624FA">
            <w:pPr>
              <w:jc w:val="center"/>
              <w:rPr>
                <w:color w:val="000000"/>
              </w:rPr>
            </w:pPr>
            <w:r w:rsidRPr="00CD0902">
              <w:rPr>
                <w:color w:val="000000"/>
              </w:rPr>
              <w:t>-3/3</w:t>
            </w:r>
          </w:p>
        </w:tc>
      </w:tr>
      <w:tr w:rsidR="00D66F59" w:rsidRPr="006A01FC" w:rsidTr="00E624FA">
        <w:trPr>
          <w:trHeight w:val="300"/>
        </w:trPr>
        <w:tc>
          <w:tcPr>
            <w:tcW w:w="340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F59" w:rsidRPr="00A670C0" w:rsidRDefault="00D66F59" w:rsidP="005E7852">
            <w:pPr>
              <w:rPr>
                <w:color w:val="000000"/>
              </w:rPr>
            </w:pPr>
            <w:r w:rsidRPr="00A670C0">
              <w:rPr>
                <w:color w:val="000000"/>
              </w:rPr>
              <w:t>Koľko ponúk bolo v rámci daného VO predložených?</w:t>
            </w:r>
          </w:p>
        </w:tc>
        <w:tc>
          <w:tcPr>
            <w:tcW w:w="307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6F59" w:rsidRPr="00CD0902" w:rsidRDefault="00D66F59" w:rsidP="005E7852">
            <w:pPr>
              <w:jc w:val="center"/>
              <w:rPr>
                <w:color w:val="000000"/>
              </w:rPr>
            </w:pPr>
            <w:del w:id="351" w:author="Autor">
              <w:r w:rsidRPr="00CD0902" w:rsidDel="005E7852">
                <w:rPr>
                  <w:color w:val="000000"/>
                </w:rPr>
                <w:delText>Tovary/</w:delText>
              </w:r>
            </w:del>
            <w:r w:rsidRPr="00CD0902">
              <w:rPr>
                <w:color w:val="000000"/>
              </w:rPr>
              <w:t>Služby</w:t>
            </w:r>
            <w:del w:id="352" w:author="Autor">
              <w:r w:rsidRPr="00CD0902" w:rsidDel="005E7852">
                <w:rPr>
                  <w:color w:val="000000"/>
                </w:rPr>
                <w:delText>/Práce</w:delText>
              </w:r>
            </w:del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6F59" w:rsidRPr="00CD0902" w:rsidRDefault="00D66F59" w:rsidP="005E7852">
            <w:pPr>
              <w:jc w:val="center"/>
              <w:rPr>
                <w:color w:val="000000"/>
              </w:rPr>
            </w:pPr>
            <w:r w:rsidRPr="00CD0902">
              <w:rPr>
                <w:color w:val="000000"/>
              </w:rPr>
              <w:t>1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6F59" w:rsidRPr="00CD0902" w:rsidRDefault="00D66F59" w:rsidP="00FA78B2">
            <w:pPr>
              <w:jc w:val="center"/>
              <w:rPr>
                <w:color w:val="000000"/>
              </w:rPr>
            </w:pPr>
            <w:r w:rsidRPr="00CD0902">
              <w:rPr>
                <w:color w:val="000000"/>
              </w:rPr>
              <w:t>1</w:t>
            </w:r>
            <w:r w:rsidR="008C65CC">
              <w:rPr>
                <w:color w:val="000000"/>
              </w:rPr>
              <w:t>9</w:t>
            </w:r>
          </w:p>
        </w:tc>
      </w:tr>
      <w:tr w:rsidR="00D66F59" w:rsidRPr="006A01FC" w:rsidTr="00B07394">
        <w:trPr>
          <w:trHeight w:val="300"/>
        </w:trPr>
        <w:tc>
          <w:tcPr>
            <w:tcW w:w="340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F59" w:rsidRPr="00CD0902" w:rsidRDefault="00D66F59" w:rsidP="005E7852">
            <w:pPr>
              <w:rPr>
                <w:color w:val="000000"/>
              </w:rPr>
            </w:pPr>
          </w:p>
        </w:tc>
        <w:tc>
          <w:tcPr>
            <w:tcW w:w="307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6F59" w:rsidRPr="00CD0902" w:rsidRDefault="00D66F59" w:rsidP="005E7852">
            <w:pPr>
              <w:jc w:val="center"/>
              <w:rPr>
                <w:color w:val="000000"/>
              </w:rPr>
            </w:pP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6F59" w:rsidRPr="00CD0902" w:rsidRDefault="00D66F59" w:rsidP="005E7852">
            <w:pPr>
              <w:jc w:val="center"/>
              <w:rPr>
                <w:color w:val="000000"/>
              </w:rPr>
            </w:pPr>
            <w:r w:rsidRPr="00CD0902">
              <w:rPr>
                <w:color w:val="000000"/>
              </w:rPr>
              <w:t>2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66F59" w:rsidRPr="00CD0902" w:rsidRDefault="00D66F59" w:rsidP="005E7852">
            <w:pPr>
              <w:jc w:val="center"/>
              <w:rPr>
                <w:color w:val="000000"/>
              </w:rPr>
            </w:pPr>
            <w:r w:rsidRPr="00CD0902">
              <w:rPr>
                <w:color w:val="000000"/>
              </w:rPr>
              <w:t>5</w:t>
            </w:r>
          </w:p>
        </w:tc>
      </w:tr>
      <w:tr w:rsidR="00D66F59" w:rsidRPr="006A01FC" w:rsidTr="00B07394">
        <w:trPr>
          <w:trHeight w:val="300"/>
        </w:trPr>
        <w:tc>
          <w:tcPr>
            <w:tcW w:w="34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6F59" w:rsidRPr="00CD0902" w:rsidRDefault="00D66F59" w:rsidP="005E7852">
            <w:pPr>
              <w:rPr>
                <w:b/>
                <w:bCs/>
                <w:color w:val="000000"/>
              </w:rPr>
            </w:pPr>
          </w:p>
        </w:tc>
        <w:tc>
          <w:tcPr>
            <w:tcW w:w="307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6F59" w:rsidRPr="00CD0902" w:rsidRDefault="00D66F59" w:rsidP="005E7852">
            <w:pPr>
              <w:jc w:val="center"/>
              <w:rPr>
                <w:color w:val="000000"/>
              </w:rPr>
            </w:pP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6F59" w:rsidRPr="00CD0902" w:rsidRDefault="00D66F59" w:rsidP="005E7852">
            <w:pPr>
              <w:jc w:val="center"/>
              <w:rPr>
                <w:color w:val="000000"/>
              </w:rPr>
            </w:pPr>
            <w:r w:rsidRPr="00CD0902">
              <w:rPr>
                <w:color w:val="000000"/>
              </w:rPr>
              <w:t xml:space="preserve">3 a viac 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6F59" w:rsidRPr="00CD0902" w:rsidRDefault="00D66F59" w:rsidP="005E7852">
            <w:pPr>
              <w:jc w:val="center"/>
              <w:rPr>
                <w:color w:val="000000"/>
              </w:rPr>
            </w:pPr>
            <w:r w:rsidRPr="00CD0902">
              <w:rPr>
                <w:color w:val="000000"/>
              </w:rPr>
              <w:t>0</w:t>
            </w:r>
          </w:p>
        </w:tc>
      </w:tr>
      <w:tr w:rsidR="00D66F59" w:rsidRPr="006A01FC" w:rsidTr="00B07394">
        <w:trPr>
          <w:trHeight w:val="300"/>
        </w:trPr>
        <w:tc>
          <w:tcPr>
            <w:tcW w:w="3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6F59" w:rsidRPr="00CD0902" w:rsidRDefault="00D66F59" w:rsidP="005E7852">
            <w:pPr>
              <w:rPr>
                <w:b/>
                <w:bCs/>
                <w:color w:val="000000"/>
              </w:rPr>
            </w:pPr>
            <w:r w:rsidRPr="00A670C0">
              <w:rPr>
                <w:color w:val="000000"/>
              </w:rPr>
              <w:t>Boli použité viac ako dve podmienky účasti podľa § 33 ZVO?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6F59" w:rsidRPr="00CD0902" w:rsidRDefault="00D66F59" w:rsidP="005E7852">
            <w:pPr>
              <w:jc w:val="center"/>
              <w:rPr>
                <w:color w:val="000000"/>
              </w:rPr>
            </w:pPr>
            <w:del w:id="353" w:author="Autor">
              <w:r w:rsidRPr="00CD0902" w:rsidDel="005E7852">
                <w:rPr>
                  <w:color w:val="000000"/>
                </w:rPr>
                <w:delText>Tovary/</w:delText>
              </w:r>
            </w:del>
            <w:r w:rsidRPr="00CD0902">
              <w:rPr>
                <w:color w:val="000000"/>
              </w:rPr>
              <w:t>Služby</w:t>
            </w:r>
            <w:del w:id="354" w:author="Autor">
              <w:r w:rsidRPr="00CD0902" w:rsidDel="005E7852">
                <w:rPr>
                  <w:color w:val="000000"/>
                </w:rPr>
                <w:delText>/Práce</w:delText>
              </w:r>
            </w:del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6F59" w:rsidRPr="00CD0902" w:rsidRDefault="00D66F59" w:rsidP="005E7852">
            <w:pPr>
              <w:jc w:val="center"/>
              <w:rPr>
                <w:color w:val="000000"/>
              </w:rPr>
            </w:pPr>
            <w:r w:rsidRPr="00CD0902">
              <w:rPr>
                <w:color w:val="000000"/>
              </w:rPr>
              <w:t>áno / nie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6F59" w:rsidRPr="00CD0902" w:rsidRDefault="00D66F59" w:rsidP="005E7852">
            <w:pPr>
              <w:jc w:val="center"/>
              <w:rPr>
                <w:color w:val="000000"/>
              </w:rPr>
            </w:pPr>
            <w:r w:rsidRPr="00CD0902">
              <w:rPr>
                <w:color w:val="000000"/>
              </w:rPr>
              <w:t>2/0</w:t>
            </w:r>
          </w:p>
        </w:tc>
      </w:tr>
      <w:tr w:rsidR="00D66F59" w:rsidRPr="006A01FC" w:rsidTr="00B07394">
        <w:trPr>
          <w:trHeight w:val="300"/>
        </w:trPr>
        <w:tc>
          <w:tcPr>
            <w:tcW w:w="3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6F59" w:rsidRPr="00CD0902" w:rsidRDefault="00D66F59" w:rsidP="005E7852">
            <w:pPr>
              <w:rPr>
                <w:b/>
                <w:bCs/>
                <w:color w:val="000000"/>
              </w:rPr>
            </w:pPr>
            <w:r w:rsidRPr="00A670C0">
              <w:rPr>
                <w:color w:val="000000"/>
              </w:rPr>
              <w:t>Boli použité viac ako dve podmienky účasti podľa § 34 ZVO?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6F59" w:rsidRPr="00CD0902" w:rsidRDefault="00D66F59" w:rsidP="005E7852">
            <w:pPr>
              <w:jc w:val="center"/>
              <w:rPr>
                <w:color w:val="000000"/>
              </w:rPr>
            </w:pPr>
            <w:del w:id="355" w:author="Autor">
              <w:r w:rsidRPr="00CD0902" w:rsidDel="005E7852">
                <w:rPr>
                  <w:color w:val="000000"/>
                </w:rPr>
                <w:delText>Tovary/</w:delText>
              </w:r>
            </w:del>
            <w:r w:rsidRPr="00CD0902">
              <w:rPr>
                <w:color w:val="000000"/>
              </w:rPr>
              <w:t>Služby</w:t>
            </w:r>
            <w:del w:id="356" w:author="Autor">
              <w:r w:rsidRPr="00CD0902" w:rsidDel="005E7852">
                <w:rPr>
                  <w:color w:val="000000"/>
                </w:rPr>
                <w:delText>/Práce</w:delText>
              </w:r>
            </w:del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6F59" w:rsidRPr="00CD0902" w:rsidRDefault="00D66F59" w:rsidP="005E7852">
            <w:pPr>
              <w:jc w:val="center"/>
              <w:rPr>
                <w:color w:val="000000"/>
              </w:rPr>
            </w:pPr>
            <w:r w:rsidRPr="00CD0902">
              <w:rPr>
                <w:color w:val="000000"/>
              </w:rPr>
              <w:t>áno / nie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6F59" w:rsidRPr="00CD0902" w:rsidRDefault="00D66F59" w:rsidP="005E7852">
            <w:pPr>
              <w:jc w:val="center"/>
              <w:rPr>
                <w:color w:val="000000"/>
              </w:rPr>
            </w:pPr>
            <w:r w:rsidRPr="00CD0902">
              <w:rPr>
                <w:color w:val="000000"/>
              </w:rPr>
              <w:t>2/0</w:t>
            </w:r>
          </w:p>
        </w:tc>
      </w:tr>
      <w:tr w:rsidR="00D66F59" w:rsidRPr="006A01FC" w:rsidDel="005E7852" w:rsidTr="00B07394">
        <w:trPr>
          <w:trHeight w:val="300"/>
          <w:del w:id="357" w:author="Autor"/>
        </w:trPr>
        <w:tc>
          <w:tcPr>
            <w:tcW w:w="3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6F59" w:rsidRPr="00CD0902" w:rsidDel="005E7852" w:rsidRDefault="00D66F59" w:rsidP="005E7852">
            <w:pPr>
              <w:rPr>
                <w:del w:id="358" w:author="Autor"/>
                <w:b/>
                <w:bCs/>
                <w:color w:val="000000"/>
              </w:rPr>
            </w:pPr>
            <w:del w:id="359" w:author="Autor">
              <w:r w:rsidRPr="00A670C0" w:rsidDel="005E7852">
                <w:rPr>
                  <w:color w:val="000000"/>
                </w:rPr>
                <w:delText>Bolo použité</w:delText>
              </w:r>
              <w:r w:rsidDel="005E7852">
                <w:rPr>
                  <w:color w:val="000000"/>
                </w:rPr>
                <w:delText xml:space="preserve"> aj iné kritérium ako najnižšia cena</w:delText>
              </w:r>
              <w:r w:rsidRPr="00A670C0" w:rsidDel="005E7852">
                <w:rPr>
                  <w:color w:val="000000"/>
                </w:rPr>
                <w:delText>?</w:delText>
              </w:r>
            </w:del>
          </w:p>
        </w:tc>
        <w:tc>
          <w:tcPr>
            <w:tcW w:w="3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6F59" w:rsidRPr="00CD0902" w:rsidDel="005E7852" w:rsidRDefault="00D66F59" w:rsidP="005E7852">
            <w:pPr>
              <w:jc w:val="center"/>
              <w:rPr>
                <w:del w:id="360" w:author="Autor"/>
                <w:color w:val="000000"/>
              </w:rPr>
            </w:pPr>
            <w:del w:id="361" w:author="Autor">
              <w:r w:rsidRPr="00CD0902" w:rsidDel="005E7852">
                <w:rPr>
                  <w:color w:val="000000"/>
                </w:rPr>
                <w:delText>Tovary/Služby/Práce</w:delText>
              </w:r>
            </w:del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6F59" w:rsidRPr="00CD0902" w:rsidDel="005E7852" w:rsidRDefault="00D66F59" w:rsidP="005E7852">
            <w:pPr>
              <w:jc w:val="center"/>
              <w:rPr>
                <w:del w:id="362" w:author="Autor"/>
                <w:color w:val="000000"/>
              </w:rPr>
            </w:pPr>
            <w:del w:id="363" w:author="Autor">
              <w:r w:rsidRPr="00CD0902" w:rsidDel="005E7852">
                <w:rPr>
                  <w:color w:val="000000"/>
                </w:rPr>
                <w:delText>áno / nie</w:delText>
              </w:r>
            </w:del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6F59" w:rsidRPr="00CD0902" w:rsidDel="005E7852" w:rsidRDefault="00D66F59" w:rsidP="005E7852">
            <w:pPr>
              <w:jc w:val="center"/>
              <w:rPr>
                <w:del w:id="364" w:author="Autor"/>
                <w:color w:val="000000"/>
              </w:rPr>
            </w:pPr>
            <w:del w:id="365" w:author="Autor">
              <w:r w:rsidRPr="00CD0902" w:rsidDel="005E7852">
                <w:rPr>
                  <w:color w:val="000000"/>
                </w:rPr>
                <w:delText>1/0</w:delText>
              </w:r>
            </w:del>
          </w:p>
        </w:tc>
      </w:tr>
      <w:tr w:rsidR="00D66F59" w:rsidRPr="006A01FC" w:rsidTr="00E624FA">
        <w:trPr>
          <w:trHeight w:val="300"/>
        </w:trPr>
        <w:tc>
          <w:tcPr>
            <w:tcW w:w="3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6F59" w:rsidRPr="00CD0902" w:rsidRDefault="00D66F59" w:rsidP="005E7852">
            <w:pPr>
              <w:rPr>
                <w:b/>
                <w:bCs/>
                <w:color w:val="000000"/>
              </w:rPr>
            </w:pPr>
            <w:r w:rsidRPr="00A670C0">
              <w:rPr>
                <w:color w:val="000000"/>
              </w:rPr>
              <w:t>Bola vylúčená</w:t>
            </w:r>
            <w:del w:id="366" w:author="Autor">
              <w:r w:rsidRPr="00A670C0" w:rsidDel="009C468C">
                <w:rPr>
                  <w:color w:val="000000"/>
                </w:rPr>
                <w:delText>/neprijatá ponuka</w:delText>
              </w:r>
            </w:del>
            <w:r w:rsidRPr="00A670C0">
              <w:rPr>
                <w:color w:val="000000"/>
              </w:rPr>
              <w:t>?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6F59" w:rsidRPr="00CD0902" w:rsidRDefault="00D66F59" w:rsidP="005E7852">
            <w:pPr>
              <w:jc w:val="center"/>
              <w:rPr>
                <w:color w:val="000000"/>
              </w:rPr>
            </w:pPr>
            <w:del w:id="367" w:author="Autor">
              <w:r w:rsidRPr="00CD0902" w:rsidDel="005E7852">
                <w:rPr>
                  <w:color w:val="000000"/>
                </w:rPr>
                <w:delText>Tovary/</w:delText>
              </w:r>
            </w:del>
            <w:r w:rsidRPr="00CD0902">
              <w:rPr>
                <w:color w:val="000000"/>
              </w:rPr>
              <w:t>Služby</w:t>
            </w:r>
            <w:del w:id="368" w:author="Autor">
              <w:r w:rsidRPr="00CD0902" w:rsidDel="005E7852">
                <w:rPr>
                  <w:color w:val="000000"/>
                </w:rPr>
                <w:delText>/Práce</w:delText>
              </w:r>
            </w:del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6F59" w:rsidRPr="00CD0902" w:rsidRDefault="00D66F59" w:rsidP="005E7852">
            <w:pPr>
              <w:jc w:val="center"/>
              <w:rPr>
                <w:color w:val="000000"/>
              </w:rPr>
            </w:pPr>
            <w:r w:rsidRPr="00CD0902">
              <w:rPr>
                <w:color w:val="000000"/>
              </w:rPr>
              <w:t>áno / nie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6F59" w:rsidRPr="00CD0902" w:rsidRDefault="00D66F59" w:rsidP="005E7852">
            <w:pPr>
              <w:jc w:val="center"/>
              <w:rPr>
                <w:color w:val="000000"/>
              </w:rPr>
            </w:pPr>
            <w:r w:rsidRPr="00CD0902">
              <w:rPr>
                <w:color w:val="000000"/>
              </w:rPr>
              <w:t>5/0</w:t>
            </w:r>
          </w:p>
        </w:tc>
      </w:tr>
      <w:tr w:rsidR="00D66F59" w:rsidRPr="006A01FC" w:rsidTr="00E624FA">
        <w:trPr>
          <w:trHeight w:val="300"/>
        </w:trPr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6F59" w:rsidRPr="00CD0902" w:rsidRDefault="00D66F59" w:rsidP="005E7852">
            <w:pPr>
              <w:rPr>
                <w:b/>
                <w:bCs/>
                <w:color w:val="000000"/>
              </w:rPr>
            </w:pPr>
            <w:r w:rsidRPr="00A670C0">
              <w:rPr>
                <w:color w:val="000000"/>
              </w:rPr>
              <w:t>Došlo k vylúčeniu uchádzača z dôvodu mimoriadne nízkej ponuky?</w:t>
            </w:r>
          </w:p>
        </w:tc>
        <w:tc>
          <w:tcPr>
            <w:tcW w:w="3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6F59" w:rsidRPr="00CD0902" w:rsidRDefault="00D66F59" w:rsidP="005E7852">
            <w:pPr>
              <w:jc w:val="center"/>
              <w:rPr>
                <w:color w:val="000000"/>
              </w:rPr>
            </w:pPr>
            <w:del w:id="369" w:author="Autor">
              <w:r w:rsidRPr="00CD0902" w:rsidDel="005E7852">
                <w:rPr>
                  <w:color w:val="000000"/>
                </w:rPr>
                <w:delText>Tovary/</w:delText>
              </w:r>
            </w:del>
            <w:r w:rsidRPr="00CD0902">
              <w:rPr>
                <w:color w:val="000000"/>
              </w:rPr>
              <w:t>Služby</w:t>
            </w:r>
            <w:del w:id="370" w:author="Autor">
              <w:r w:rsidRPr="00CD0902" w:rsidDel="005E7852">
                <w:rPr>
                  <w:color w:val="000000"/>
                </w:rPr>
                <w:delText>/Práce</w:delText>
              </w:r>
            </w:del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6F59" w:rsidRPr="00CD0902" w:rsidRDefault="00D66F59" w:rsidP="005E7852">
            <w:pPr>
              <w:jc w:val="center"/>
              <w:rPr>
                <w:color w:val="000000"/>
              </w:rPr>
            </w:pPr>
            <w:r w:rsidRPr="00CD0902">
              <w:rPr>
                <w:color w:val="000000"/>
              </w:rPr>
              <w:t>áno / nie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6F59" w:rsidRPr="00CD0902" w:rsidRDefault="00D66F59" w:rsidP="005E7852">
            <w:pPr>
              <w:jc w:val="center"/>
              <w:rPr>
                <w:color w:val="000000"/>
              </w:rPr>
            </w:pPr>
            <w:r w:rsidRPr="00CD0902">
              <w:rPr>
                <w:color w:val="000000"/>
              </w:rPr>
              <w:t>5/0</w:t>
            </w:r>
          </w:p>
        </w:tc>
      </w:tr>
      <w:tr w:rsidR="00B07394" w:rsidRPr="006A01FC" w:rsidTr="00E624FA">
        <w:trPr>
          <w:trHeight w:val="828"/>
        </w:trPr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7394" w:rsidRPr="00CD0902" w:rsidRDefault="00B07394" w:rsidP="005E7852">
            <w:pPr>
              <w:rPr>
                <w:b/>
                <w:bCs/>
                <w:color w:val="000000"/>
              </w:rPr>
            </w:pPr>
            <w:r w:rsidRPr="00CD0902">
              <w:rPr>
                <w:bCs/>
                <w:color w:val="000000"/>
              </w:rPr>
              <w:t>Bol uplatnený revízny postup (žiadosť o</w:t>
            </w:r>
            <w:r>
              <w:rPr>
                <w:bCs/>
                <w:color w:val="000000"/>
              </w:rPr>
              <w:t> </w:t>
            </w:r>
            <w:r w:rsidRPr="00CD0902">
              <w:rPr>
                <w:bCs/>
                <w:color w:val="000000"/>
              </w:rPr>
              <w:t>nápravu</w:t>
            </w:r>
            <w:r>
              <w:rPr>
                <w:bCs/>
                <w:color w:val="000000"/>
              </w:rPr>
              <w:t>, ktorá bola zamietnutá</w:t>
            </w:r>
            <w:r w:rsidRPr="00CD0902">
              <w:rPr>
                <w:bCs/>
                <w:color w:val="000000"/>
              </w:rPr>
              <w:t xml:space="preserve"> a/alebo námietky)?</w:t>
            </w:r>
          </w:p>
        </w:tc>
        <w:tc>
          <w:tcPr>
            <w:tcW w:w="3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7394" w:rsidRPr="00CD0902" w:rsidRDefault="00B07394" w:rsidP="005E7852">
            <w:pPr>
              <w:jc w:val="center"/>
              <w:rPr>
                <w:color w:val="000000"/>
              </w:rPr>
            </w:pPr>
            <w:r w:rsidRPr="00CD0902">
              <w:rPr>
                <w:color w:val="000000"/>
              </w:rPr>
              <w:t>žiadosť o</w:t>
            </w:r>
            <w:r>
              <w:rPr>
                <w:color w:val="000000"/>
              </w:rPr>
              <w:t> </w:t>
            </w:r>
            <w:r w:rsidRPr="00CD0902">
              <w:rPr>
                <w:color w:val="000000"/>
              </w:rPr>
              <w:t>nápravu</w:t>
            </w:r>
            <w:r>
              <w:rPr>
                <w:color w:val="000000"/>
              </w:rPr>
              <w:t>, ktorá bola zamietnutá a/alebo</w:t>
            </w:r>
          </w:p>
          <w:p w:rsidR="00B07394" w:rsidRPr="00CD0902" w:rsidRDefault="00B07394" w:rsidP="005E7852">
            <w:pPr>
              <w:jc w:val="center"/>
              <w:rPr>
                <w:color w:val="000000"/>
              </w:rPr>
            </w:pPr>
            <w:r w:rsidRPr="00CD0902">
              <w:rPr>
                <w:color w:val="000000"/>
              </w:rPr>
              <w:t>konanie o námietkach</w:t>
            </w: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07394" w:rsidRPr="00CD0902" w:rsidRDefault="00B07394" w:rsidP="00B07394">
            <w:pPr>
              <w:jc w:val="center"/>
              <w:rPr>
                <w:color w:val="000000"/>
              </w:rPr>
            </w:pPr>
            <w:r w:rsidRPr="00CD0902">
              <w:rPr>
                <w:color w:val="000000"/>
              </w:rPr>
              <w:t>áno/nie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07394" w:rsidRPr="00CD0902" w:rsidRDefault="00B07394" w:rsidP="00B07394">
            <w:pPr>
              <w:jc w:val="center"/>
              <w:rPr>
                <w:color w:val="000000"/>
              </w:rPr>
            </w:pPr>
            <w:r w:rsidRPr="00CD0902">
              <w:rPr>
                <w:color w:val="000000"/>
              </w:rPr>
              <w:t>3/0</w:t>
            </w:r>
          </w:p>
        </w:tc>
      </w:tr>
    </w:tbl>
    <w:p w:rsidR="00D66F59" w:rsidRDefault="00D66F59" w:rsidP="00FA34A4">
      <w:pPr>
        <w:rPr>
          <w:b/>
          <w:szCs w:val="20"/>
        </w:rPr>
      </w:pPr>
    </w:p>
    <w:p w:rsidR="00D66F59" w:rsidRDefault="00D66F59" w:rsidP="00FA34A4">
      <w:pPr>
        <w:rPr>
          <w:b/>
          <w:szCs w:val="20"/>
        </w:rPr>
      </w:pPr>
    </w:p>
    <w:tbl>
      <w:tblPr>
        <w:tblW w:w="9659" w:type="dxa"/>
        <w:tblInd w:w="-2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07"/>
        <w:gridCol w:w="3075"/>
        <w:gridCol w:w="2143"/>
        <w:gridCol w:w="1034"/>
      </w:tblGrid>
      <w:tr w:rsidR="00DA431C" w:rsidRPr="006B3533" w:rsidTr="00E624FA">
        <w:trPr>
          <w:trHeight w:val="480"/>
        </w:trPr>
        <w:tc>
          <w:tcPr>
            <w:tcW w:w="86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vAlign w:val="center"/>
            <w:hideMark/>
          </w:tcPr>
          <w:p w:rsidR="00DA431C" w:rsidRPr="006B3533" w:rsidRDefault="00DA431C" w:rsidP="005E7852">
            <w:pPr>
              <w:jc w:val="center"/>
              <w:rPr>
                <w:b/>
                <w:bCs/>
                <w:color w:val="FF0000"/>
              </w:rPr>
            </w:pPr>
            <w:r w:rsidRPr="006B3533">
              <w:rPr>
                <w:b/>
                <w:bCs/>
                <w:color w:val="FF0000"/>
              </w:rPr>
              <w:t>Rizikové kritérium pre zákazky podľa prílohy č.</w:t>
            </w:r>
            <w:r>
              <w:rPr>
                <w:b/>
                <w:bCs/>
                <w:color w:val="FF0000"/>
              </w:rPr>
              <w:t xml:space="preserve"> </w:t>
            </w:r>
            <w:r w:rsidRPr="006B3533">
              <w:rPr>
                <w:b/>
                <w:bCs/>
                <w:color w:val="FF0000"/>
              </w:rPr>
              <w:t>1 k</w:t>
            </w:r>
            <w:r>
              <w:rPr>
                <w:b/>
                <w:bCs/>
                <w:color w:val="FF0000"/>
              </w:rPr>
              <w:t> </w:t>
            </w:r>
            <w:r w:rsidRPr="006B3533">
              <w:rPr>
                <w:b/>
                <w:bCs/>
                <w:color w:val="FF0000"/>
              </w:rPr>
              <w:t>ZVO</w:t>
            </w:r>
            <w:r>
              <w:rPr>
                <w:b/>
                <w:bCs/>
                <w:color w:val="FF0000"/>
              </w:rPr>
              <w:t xml:space="preserve"> pre osobu podľa §</w:t>
            </w:r>
            <w:r w:rsidR="00F7249E">
              <w:rPr>
                <w:b/>
                <w:bCs/>
                <w:color w:val="FF0000"/>
              </w:rPr>
              <w:t xml:space="preserve"> 8</w:t>
            </w:r>
            <w:r>
              <w:rPr>
                <w:b/>
                <w:bCs/>
                <w:color w:val="FF0000"/>
              </w:rPr>
              <w:t xml:space="preserve"> ZVO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DA431C" w:rsidRPr="006B3533" w:rsidRDefault="00DA431C" w:rsidP="005E7852">
            <w:pPr>
              <w:jc w:val="center"/>
              <w:rPr>
                <w:b/>
                <w:bCs/>
                <w:color w:val="FF0000"/>
              </w:rPr>
            </w:pPr>
            <w:r w:rsidRPr="006B3533">
              <w:rPr>
                <w:b/>
                <w:bCs/>
                <w:color w:val="FF0000"/>
              </w:rPr>
              <w:t>Hodnota</w:t>
            </w:r>
          </w:p>
        </w:tc>
      </w:tr>
      <w:tr w:rsidR="00DA431C" w:rsidRPr="00CD0902" w:rsidTr="005E7852">
        <w:trPr>
          <w:trHeight w:val="300"/>
        </w:trPr>
        <w:tc>
          <w:tcPr>
            <w:tcW w:w="34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31C" w:rsidRPr="006B3533" w:rsidRDefault="00DA431C" w:rsidP="005E7852">
            <w:pPr>
              <w:rPr>
                <w:bCs/>
                <w:color w:val="000000"/>
              </w:rPr>
            </w:pPr>
            <w:r w:rsidRPr="006B3533">
              <w:rPr>
                <w:bCs/>
                <w:color w:val="000000"/>
              </w:rPr>
              <w:t>Aká bola predpokladaná hodnota zákazky?</w:t>
            </w:r>
          </w:p>
        </w:tc>
        <w:tc>
          <w:tcPr>
            <w:tcW w:w="30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31C" w:rsidRPr="00CD0902" w:rsidRDefault="00DA431C" w:rsidP="005E78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Príloha č. 1</w:t>
            </w: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431C" w:rsidRPr="00CD0902" w:rsidRDefault="00DA431C" w:rsidP="005E7852">
            <w:pPr>
              <w:jc w:val="center"/>
              <w:rPr>
                <w:color w:val="000000"/>
              </w:rPr>
            </w:pPr>
            <w:r w:rsidRPr="00CD0902">
              <w:rPr>
                <w:color w:val="000000"/>
              </w:rPr>
              <w:t xml:space="preserve">do </w:t>
            </w:r>
            <w:r w:rsidR="00F7249E">
              <w:rPr>
                <w:color w:val="000000"/>
              </w:rPr>
              <w:t>45</w:t>
            </w:r>
            <w:r>
              <w:rPr>
                <w:color w:val="000000"/>
              </w:rPr>
              <w:t xml:space="preserve">0 </w:t>
            </w:r>
            <w:r w:rsidRPr="00CD0902">
              <w:rPr>
                <w:color w:val="000000"/>
              </w:rPr>
              <w:t xml:space="preserve"> tisíc €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431C" w:rsidRPr="00CD0902" w:rsidRDefault="00DA431C" w:rsidP="005E7852">
            <w:pPr>
              <w:jc w:val="center"/>
              <w:rPr>
                <w:color w:val="000000"/>
              </w:rPr>
            </w:pPr>
            <w:r w:rsidRPr="00CD0902">
              <w:rPr>
                <w:color w:val="000000"/>
              </w:rPr>
              <w:t>0</w:t>
            </w:r>
          </w:p>
        </w:tc>
      </w:tr>
      <w:tr w:rsidR="00DA431C" w:rsidRPr="00CD0902" w:rsidTr="00E624FA">
        <w:trPr>
          <w:trHeight w:val="300"/>
        </w:trPr>
        <w:tc>
          <w:tcPr>
            <w:tcW w:w="34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31C" w:rsidRPr="00CD0902" w:rsidRDefault="00DA431C" w:rsidP="005E7852">
            <w:pPr>
              <w:rPr>
                <w:b/>
                <w:bCs/>
                <w:color w:val="000000"/>
              </w:rPr>
            </w:pPr>
          </w:p>
        </w:tc>
        <w:tc>
          <w:tcPr>
            <w:tcW w:w="30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31C" w:rsidRPr="00CD0902" w:rsidRDefault="00DA431C" w:rsidP="005E7852">
            <w:pPr>
              <w:jc w:val="center"/>
              <w:rPr>
                <w:color w:val="000000"/>
              </w:rPr>
            </w:pP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431C" w:rsidRPr="00CD0902" w:rsidRDefault="00DA431C" w:rsidP="005E7852">
            <w:pPr>
              <w:jc w:val="center"/>
              <w:rPr>
                <w:color w:val="000000"/>
              </w:rPr>
            </w:pPr>
            <w:r w:rsidRPr="00CD0902">
              <w:rPr>
                <w:color w:val="000000"/>
              </w:rPr>
              <w:t xml:space="preserve">vyššia alebo rovná ako </w:t>
            </w:r>
            <w:r w:rsidR="00F7249E">
              <w:rPr>
                <w:color w:val="000000"/>
              </w:rPr>
              <w:t>45</w:t>
            </w:r>
            <w:r>
              <w:rPr>
                <w:color w:val="000000"/>
              </w:rPr>
              <w:t>0</w:t>
            </w:r>
            <w:r w:rsidRPr="00CD0902">
              <w:rPr>
                <w:color w:val="000000"/>
              </w:rPr>
              <w:t xml:space="preserve"> tisíc</w:t>
            </w:r>
            <w:r>
              <w:rPr>
                <w:color w:val="000000"/>
              </w:rPr>
              <w:t xml:space="preserve"> a nižšia ako 500</w:t>
            </w:r>
            <w:r w:rsidRPr="00CD0902">
              <w:rPr>
                <w:color w:val="000000"/>
              </w:rPr>
              <w:t xml:space="preserve"> tisíc €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431C" w:rsidRPr="00CD0902" w:rsidRDefault="00DA431C" w:rsidP="005E7852">
            <w:pPr>
              <w:jc w:val="center"/>
              <w:rPr>
                <w:color w:val="000000"/>
              </w:rPr>
            </w:pPr>
            <w:r w:rsidRPr="00CD0902">
              <w:rPr>
                <w:color w:val="000000"/>
              </w:rPr>
              <w:t>1</w:t>
            </w:r>
          </w:p>
        </w:tc>
      </w:tr>
      <w:tr w:rsidR="00DA431C" w:rsidRPr="00CD0902" w:rsidTr="00E624FA">
        <w:trPr>
          <w:trHeight w:val="300"/>
        </w:trPr>
        <w:tc>
          <w:tcPr>
            <w:tcW w:w="34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31C" w:rsidRPr="00CD0902" w:rsidRDefault="00DA431C" w:rsidP="005E7852">
            <w:pPr>
              <w:rPr>
                <w:b/>
                <w:bCs/>
                <w:color w:val="000000"/>
              </w:rPr>
            </w:pPr>
          </w:p>
        </w:tc>
        <w:tc>
          <w:tcPr>
            <w:tcW w:w="30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31C" w:rsidRPr="00CD0902" w:rsidRDefault="00DA431C" w:rsidP="005E7852">
            <w:pPr>
              <w:jc w:val="center"/>
              <w:rPr>
                <w:color w:val="000000"/>
              </w:rPr>
            </w:pP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431C" w:rsidRPr="00CD0902" w:rsidRDefault="00DA431C" w:rsidP="005E78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do 750</w:t>
            </w:r>
            <w:r w:rsidRPr="00CD0902">
              <w:rPr>
                <w:color w:val="000000"/>
              </w:rPr>
              <w:t xml:space="preserve"> tisíc €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431C" w:rsidRPr="00CD0902" w:rsidRDefault="00DA431C" w:rsidP="005E7852">
            <w:pPr>
              <w:jc w:val="center"/>
              <w:rPr>
                <w:color w:val="000000"/>
              </w:rPr>
            </w:pPr>
            <w:r w:rsidRPr="00CD0902">
              <w:rPr>
                <w:color w:val="000000"/>
              </w:rPr>
              <w:t>3</w:t>
            </w:r>
          </w:p>
        </w:tc>
      </w:tr>
      <w:tr w:rsidR="00DA431C" w:rsidRPr="00CD0902" w:rsidTr="00E624FA">
        <w:trPr>
          <w:trHeight w:val="300"/>
        </w:trPr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31C" w:rsidRPr="00CD0902" w:rsidRDefault="00DA431C" w:rsidP="005E7852">
            <w:pPr>
              <w:rPr>
                <w:b/>
                <w:bCs/>
                <w:color w:val="000000"/>
              </w:rPr>
            </w:pPr>
            <w:r w:rsidRPr="00A670C0">
              <w:rPr>
                <w:color w:val="000000"/>
              </w:rPr>
              <w:t>Bol použitý postup podľa § 116 ZVO?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31C" w:rsidRPr="00CD0902" w:rsidRDefault="00DA431C" w:rsidP="005E7852">
            <w:pPr>
              <w:jc w:val="center"/>
              <w:rPr>
                <w:color w:val="000000"/>
              </w:rPr>
            </w:pPr>
            <w:del w:id="371" w:author="Autor">
              <w:r w:rsidRPr="00CD0902" w:rsidDel="005E7852">
                <w:rPr>
                  <w:color w:val="000000"/>
                </w:rPr>
                <w:delText>Tovary/</w:delText>
              </w:r>
            </w:del>
            <w:r w:rsidRPr="00CD0902">
              <w:rPr>
                <w:color w:val="000000"/>
              </w:rPr>
              <w:t>Služby</w:t>
            </w:r>
            <w:del w:id="372" w:author="Autor">
              <w:r w:rsidRPr="00CD0902" w:rsidDel="005E7852">
                <w:rPr>
                  <w:color w:val="000000"/>
                </w:rPr>
                <w:delText xml:space="preserve">/Práce </w:delText>
              </w:r>
            </w:del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431C" w:rsidRPr="00CD0902" w:rsidRDefault="00DA431C" w:rsidP="005E7852">
            <w:pPr>
              <w:jc w:val="center"/>
              <w:rPr>
                <w:color w:val="000000"/>
              </w:rPr>
            </w:pPr>
            <w:r w:rsidRPr="00CD0902">
              <w:rPr>
                <w:color w:val="000000"/>
              </w:rPr>
              <w:t>áno / nie</w:t>
            </w:r>
            <w:r w:rsidRPr="00CD0902" w:rsidDel="00CE32E8">
              <w:rPr>
                <w:color w:val="000000"/>
              </w:rPr>
              <w:t xml:space="preserve"> 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431C" w:rsidRPr="00CD0902" w:rsidRDefault="00DA431C" w:rsidP="00FA78B2">
            <w:pPr>
              <w:jc w:val="center"/>
              <w:rPr>
                <w:color w:val="000000"/>
              </w:rPr>
            </w:pPr>
            <w:r w:rsidRPr="00CD0902">
              <w:rPr>
                <w:color w:val="000000"/>
              </w:rPr>
              <w:t>6/0</w:t>
            </w:r>
          </w:p>
        </w:tc>
      </w:tr>
      <w:tr w:rsidR="00DA431C" w:rsidRPr="00CD0902" w:rsidTr="00E624FA">
        <w:trPr>
          <w:trHeight w:val="300"/>
        </w:trPr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31C" w:rsidRPr="00CD0902" w:rsidRDefault="00DA431C" w:rsidP="005E7852">
            <w:pPr>
              <w:rPr>
                <w:b/>
                <w:bCs/>
                <w:color w:val="000000"/>
              </w:rPr>
            </w:pPr>
            <w:r w:rsidRPr="00A670C0">
              <w:rPr>
                <w:color w:val="000000"/>
              </w:rPr>
              <w:t>Bolo VO predmetom prvej a/alebo druhej ex ante finančnej kontroly?</w:t>
            </w:r>
          </w:p>
        </w:tc>
        <w:tc>
          <w:tcPr>
            <w:tcW w:w="3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31C" w:rsidRPr="00CD0902" w:rsidRDefault="00DA431C" w:rsidP="005E7852">
            <w:pPr>
              <w:jc w:val="center"/>
              <w:rPr>
                <w:color w:val="000000"/>
              </w:rPr>
            </w:pPr>
            <w:del w:id="373" w:author="Autor">
              <w:r w:rsidRPr="00CD0902" w:rsidDel="005E7852">
                <w:rPr>
                  <w:color w:val="000000"/>
                </w:rPr>
                <w:delText>Tovary/</w:delText>
              </w:r>
            </w:del>
            <w:r w:rsidRPr="00CD0902">
              <w:rPr>
                <w:color w:val="000000"/>
              </w:rPr>
              <w:t>Služby</w:t>
            </w:r>
            <w:del w:id="374" w:author="Autor">
              <w:r w:rsidRPr="00CD0902" w:rsidDel="005E7852">
                <w:rPr>
                  <w:color w:val="000000"/>
                </w:rPr>
                <w:delText>/Práce</w:delText>
              </w:r>
            </w:del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431C" w:rsidRPr="00CD0902" w:rsidRDefault="00DA431C" w:rsidP="005E7852">
            <w:pPr>
              <w:jc w:val="center"/>
              <w:rPr>
                <w:color w:val="000000"/>
              </w:rPr>
            </w:pPr>
            <w:r w:rsidRPr="00CD0902">
              <w:rPr>
                <w:color w:val="000000"/>
              </w:rPr>
              <w:t>áno / nie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431C" w:rsidRPr="00CD0902" w:rsidRDefault="00DA431C" w:rsidP="00E624FA">
            <w:pPr>
              <w:jc w:val="center"/>
              <w:rPr>
                <w:color w:val="000000"/>
              </w:rPr>
            </w:pPr>
            <w:r w:rsidRPr="00CD0902">
              <w:rPr>
                <w:color w:val="000000"/>
              </w:rPr>
              <w:t>-3/3</w:t>
            </w:r>
          </w:p>
        </w:tc>
      </w:tr>
      <w:tr w:rsidR="00DA431C" w:rsidRPr="00CD0902" w:rsidTr="00E624FA">
        <w:trPr>
          <w:trHeight w:val="300"/>
        </w:trPr>
        <w:tc>
          <w:tcPr>
            <w:tcW w:w="34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431C" w:rsidRPr="00A670C0" w:rsidRDefault="00DA431C" w:rsidP="005E7852">
            <w:pPr>
              <w:rPr>
                <w:color w:val="000000"/>
              </w:rPr>
            </w:pPr>
            <w:r w:rsidRPr="00A670C0">
              <w:rPr>
                <w:color w:val="000000"/>
              </w:rPr>
              <w:t>Koľko ponúk bolo v rámci daného VO predložených?</w:t>
            </w:r>
          </w:p>
        </w:tc>
        <w:tc>
          <w:tcPr>
            <w:tcW w:w="307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431C" w:rsidRPr="00CD0902" w:rsidRDefault="00DA431C" w:rsidP="005E7852">
            <w:pPr>
              <w:jc w:val="center"/>
              <w:rPr>
                <w:color w:val="000000"/>
              </w:rPr>
            </w:pPr>
            <w:del w:id="375" w:author="Autor">
              <w:r w:rsidRPr="00CD0902" w:rsidDel="005E7852">
                <w:rPr>
                  <w:color w:val="000000"/>
                </w:rPr>
                <w:delText>Tovary/</w:delText>
              </w:r>
            </w:del>
            <w:r w:rsidRPr="00CD0902">
              <w:rPr>
                <w:color w:val="000000"/>
              </w:rPr>
              <w:t>Služby</w:t>
            </w:r>
            <w:del w:id="376" w:author="Autor">
              <w:r w:rsidRPr="00CD0902" w:rsidDel="005E7852">
                <w:rPr>
                  <w:color w:val="000000"/>
                </w:rPr>
                <w:delText>/Práce</w:delText>
              </w:r>
            </w:del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A431C" w:rsidRPr="00CD0902" w:rsidRDefault="00DA431C" w:rsidP="005E7852">
            <w:pPr>
              <w:jc w:val="center"/>
              <w:rPr>
                <w:color w:val="000000"/>
              </w:rPr>
            </w:pPr>
            <w:r w:rsidRPr="00CD0902">
              <w:rPr>
                <w:color w:val="000000"/>
              </w:rPr>
              <w:t>1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A431C" w:rsidRPr="00CD0902" w:rsidRDefault="00DA431C" w:rsidP="005E7852">
            <w:pPr>
              <w:jc w:val="center"/>
              <w:rPr>
                <w:color w:val="000000"/>
              </w:rPr>
            </w:pPr>
            <w:r w:rsidRPr="00CD0902">
              <w:rPr>
                <w:color w:val="000000"/>
              </w:rPr>
              <w:t>1</w:t>
            </w:r>
            <w:r>
              <w:rPr>
                <w:color w:val="000000"/>
              </w:rPr>
              <w:t>9</w:t>
            </w:r>
          </w:p>
        </w:tc>
      </w:tr>
      <w:tr w:rsidR="00DA431C" w:rsidRPr="00CD0902" w:rsidTr="00E624FA">
        <w:trPr>
          <w:trHeight w:val="300"/>
        </w:trPr>
        <w:tc>
          <w:tcPr>
            <w:tcW w:w="34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431C" w:rsidRPr="00CD0902" w:rsidRDefault="00DA431C" w:rsidP="005E7852">
            <w:pPr>
              <w:rPr>
                <w:color w:val="000000"/>
              </w:rPr>
            </w:pPr>
          </w:p>
        </w:tc>
        <w:tc>
          <w:tcPr>
            <w:tcW w:w="307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431C" w:rsidRPr="00CD0902" w:rsidRDefault="00DA431C" w:rsidP="005E7852">
            <w:pPr>
              <w:jc w:val="center"/>
              <w:rPr>
                <w:color w:val="000000"/>
              </w:rPr>
            </w:pP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A431C" w:rsidRPr="00CD0902" w:rsidRDefault="00DA431C" w:rsidP="005E7852">
            <w:pPr>
              <w:jc w:val="center"/>
              <w:rPr>
                <w:color w:val="000000"/>
              </w:rPr>
            </w:pPr>
            <w:r w:rsidRPr="00CD0902">
              <w:rPr>
                <w:color w:val="000000"/>
              </w:rPr>
              <w:t>2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A431C" w:rsidRPr="00CD0902" w:rsidRDefault="00DA431C" w:rsidP="005E7852">
            <w:pPr>
              <w:jc w:val="center"/>
              <w:rPr>
                <w:color w:val="000000"/>
              </w:rPr>
            </w:pPr>
            <w:r w:rsidRPr="00CD0902">
              <w:rPr>
                <w:color w:val="000000"/>
              </w:rPr>
              <w:t>5</w:t>
            </w:r>
          </w:p>
        </w:tc>
      </w:tr>
      <w:tr w:rsidR="00DA431C" w:rsidRPr="00CD0902" w:rsidTr="00E624FA">
        <w:trPr>
          <w:trHeight w:val="300"/>
        </w:trPr>
        <w:tc>
          <w:tcPr>
            <w:tcW w:w="34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31C" w:rsidRPr="00CD0902" w:rsidRDefault="00DA431C" w:rsidP="005E7852">
            <w:pPr>
              <w:rPr>
                <w:b/>
                <w:bCs/>
                <w:color w:val="000000"/>
              </w:rPr>
            </w:pPr>
          </w:p>
        </w:tc>
        <w:tc>
          <w:tcPr>
            <w:tcW w:w="307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31C" w:rsidRPr="00CD0902" w:rsidRDefault="00DA431C" w:rsidP="005E7852">
            <w:pPr>
              <w:jc w:val="center"/>
              <w:rPr>
                <w:color w:val="000000"/>
              </w:rPr>
            </w:pP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431C" w:rsidRPr="00CD0902" w:rsidRDefault="00DA431C" w:rsidP="005E7852">
            <w:pPr>
              <w:jc w:val="center"/>
              <w:rPr>
                <w:color w:val="000000"/>
              </w:rPr>
            </w:pPr>
            <w:r w:rsidRPr="00CD0902">
              <w:rPr>
                <w:color w:val="000000"/>
              </w:rPr>
              <w:t xml:space="preserve">3 a viac 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431C" w:rsidRPr="00CD0902" w:rsidRDefault="00DA431C" w:rsidP="005E7852">
            <w:pPr>
              <w:jc w:val="center"/>
              <w:rPr>
                <w:color w:val="000000"/>
              </w:rPr>
            </w:pPr>
            <w:r w:rsidRPr="00CD0902">
              <w:rPr>
                <w:color w:val="000000"/>
              </w:rPr>
              <w:t>0</w:t>
            </w:r>
          </w:p>
        </w:tc>
      </w:tr>
      <w:tr w:rsidR="00DA431C" w:rsidRPr="00CD0902" w:rsidTr="005E7852">
        <w:trPr>
          <w:trHeight w:val="300"/>
        </w:trPr>
        <w:tc>
          <w:tcPr>
            <w:tcW w:w="3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31C" w:rsidRPr="00CD0902" w:rsidRDefault="00DA431C" w:rsidP="005E7852">
            <w:pPr>
              <w:rPr>
                <w:b/>
                <w:bCs/>
                <w:color w:val="000000"/>
              </w:rPr>
            </w:pPr>
            <w:r w:rsidRPr="00A670C0">
              <w:rPr>
                <w:color w:val="000000"/>
              </w:rPr>
              <w:t>Boli použité viac ako dve podmienky účasti podľa § 33 ZVO?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31C" w:rsidRPr="00CD0902" w:rsidRDefault="00DA431C" w:rsidP="005E7852">
            <w:pPr>
              <w:jc w:val="center"/>
              <w:rPr>
                <w:color w:val="000000"/>
              </w:rPr>
            </w:pPr>
            <w:del w:id="377" w:author="Autor">
              <w:r w:rsidRPr="00CD0902" w:rsidDel="00EB57D1">
                <w:rPr>
                  <w:color w:val="000000"/>
                </w:rPr>
                <w:delText>Tovary/</w:delText>
              </w:r>
            </w:del>
            <w:r w:rsidRPr="00CD0902">
              <w:rPr>
                <w:color w:val="000000"/>
              </w:rPr>
              <w:t>Služby</w:t>
            </w:r>
            <w:del w:id="378" w:author="Autor">
              <w:r w:rsidRPr="00CD0902" w:rsidDel="00EB57D1">
                <w:rPr>
                  <w:color w:val="000000"/>
                </w:rPr>
                <w:delText>/Práce</w:delText>
              </w:r>
            </w:del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431C" w:rsidRPr="00CD0902" w:rsidRDefault="00DA431C" w:rsidP="005E7852">
            <w:pPr>
              <w:jc w:val="center"/>
              <w:rPr>
                <w:color w:val="000000"/>
              </w:rPr>
            </w:pPr>
            <w:r w:rsidRPr="00CD0902">
              <w:rPr>
                <w:color w:val="000000"/>
              </w:rPr>
              <w:t>áno / nie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431C" w:rsidRPr="00CD0902" w:rsidRDefault="00DA431C" w:rsidP="005E7852">
            <w:pPr>
              <w:jc w:val="center"/>
              <w:rPr>
                <w:color w:val="000000"/>
              </w:rPr>
            </w:pPr>
            <w:r w:rsidRPr="00CD0902">
              <w:rPr>
                <w:color w:val="000000"/>
              </w:rPr>
              <w:t>2/0</w:t>
            </w:r>
          </w:p>
        </w:tc>
      </w:tr>
      <w:tr w:rsidR="00DA431C" w:rsidRPr="00CD0902" w:rsidTr="005E7852">
        <w:trPr>
          <w:trHeight w:val="300"/>
        </w:trPr>
        <w:tc>
          <w:tcPr>
            <w:tcW w:w="3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31C" w:rsidRPr="00CD0902" w:rsidRDefault="00DA431C" w:rsidP="005E7852">
            <w:pPr>
              <w:rPr>
                <w:b/>
                <w:bCs/>
                <w:color w:val="000000"/>
              </w:rPr>
            </w:pPr>
            <w:r w:rsidRPr="00A670C0">
              <w:rPr>
                <w:color w:val="000000"/>
              </w:rPr>
              <w:t>Boli použité viac ako dve podmienky účasti podľa § 34 ZVO?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31C" w:rsidRPr="00CD0902" w:rsidRDefault="00DA431C" w:rsidP="005E7852">
            <w:pPr>
              <w:jc w:val="center"/>
              <w:rPr>
                <w:color w:val="000000"/>
              </w:rPr>
            </w:pPr>
            <w:del w:id="379" w:author="Autor">
              <w:r w:rsidRPr="00CD0902" w:rsidDel="00EB57D1">
                <w:rPr>
                  <w:color w:val="000000"/>
                </w:rPr>
                <w:delText>Tovary/</w:delText>
              </w:r>
            </w:del>
            <w:r w:rsidRPr="00CD0902">
              <w:rPr>
                <w:color w:val="000000"/>
              </w:rPr>
              <w:t>Služby</w:t>
            </w:r>
            <w:del w:id="380" w:author="Autor">
              <w:r w:rsidRPr="00CD0902" w:rsidDel="00EB57D1">
                <w:rPr>
                  <w:color w:val="000000"/>
                </w:rPr>
                <w:delText>/Práce</w:delText>
              </w:r>
            </w:del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431C" w:rsidRPr="00CD0902" w:rsidRDefault="00DA431C" w:rsidP="005E7852">
            <w:pPr>
              <w:jc w:val="center"/>
              <w:rPr>
                <w:color w:val="000000"/>
              </w:rPr>
            </w:pPr>
            <w:r w:rsidRPr="00CD0902">
              <w:rPr>
                <w:color w:val="000000"/>
              </w:rPr>
              <w:t>áno / nie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431C" w:rsidRPr="00CD0902" w:rsidRDefault="00DA431C" w:rsidP="005E7852">
            <w:pPr>
              <w:jc w:val="center"/>
              <w:rPr>
                <w:color w:val="000000"/>
              </w:rPr>
            </w:pPr>
            <w:r w:rsidRPr="00CD0902">
              <w:rPr>
                <w:color w:val="000000"/>
              </w:rPr>
              <w:t>2/0</w:t>
            </w:r>
          </w:p>
        </w:tc>
      </w:tr>
      <w:tr w:rsidR="00DA431C" w:rsidRPr="00CD0902" w:rsidTr="005E7852">
        <w:trPr>
          <w:trHeight w:val="300"/>
        </w:trPr>
        <w:tc>
          <w:tcPr>
            <w:tcW w:w="3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31C" w:rsidRPr="00CD0902" w:rsidRDefault="00DA431C" w:rsidP="005E7852">
            <w:pPr>
              <w:rPr>
                <w:b/>
                <w:bCs/>
                <w:color w:val="000000"/>
              </w:rPr>
            </w:pPr>
            <w:r w:rsidRPr="00A670C0">
              <w:rPr>
                <w:color w:val="000000"/>
              </w:rPr>
              <w:t>Bolo použité</w:t>
            </w:r>
            <w:r>
              <w:rPr>
                <w:color w:val="000000"/>
              </w:rPr>
              <w:t xml:space="preserve"> aj iné kritérium ako najnižšia cena</w:t>
            </w:r>
            <w:r w:rsidRPr="00A670C0">
              <w:rPr>
                <w:color w:val="000000"/>
              </w:rPr>
              <w:t>?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31C" w:rsidRPr="00CD0902" w:rsidRDefault="00DA431C" w:rsidP="005E7852">
            <w:pPr>
              <w:jc w:val="center"/>
              <w:rPr>
                <w:color w:val="000000"/>
              </w:rPr>
            </w:pPr>
            <w:del w:id="381" w:author="Autor">
              <w:r w:rsidRPr="00CD0902" w:rsidDel="00EB57D1">
                <w:rPr>
                  <w:color w:val="000000"/>
                </w:rPr>
                <w:delText>Tovary/</w:delText>
              </w:r>
            </w:del>
            <w:r w:rsidRPr="00CD0902">
              <w:rPr>
                <w:color w:val="000000"/>
              </w:rPr>
              <w:t>Služby</w:t>
            </w:r>
            <w:del w:id="382" w:author="Autor">
              <w:r w:rsidRPr="00CD0902" w:rsidDel="00EB57D1">
                <w:rPr>
                  <w:color w:val="000000"/>
                </w:rPr>
                <w:delText>/Práce</w:delText>
              </w:r>
            </w:del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431C" w:rsidRPr="00CD0902" w:rsidRDefault="00DA431C" w:rsidP="005E7852">
            <w:pPr>
              <w:jc w:val="center"/>
              <w:rPr>
                <w:color w:val="000000"/>
              </w:rPr>
            </w:pPr>
            <w:r w:rsidRPr="00CD0902">
              <w:rPr>
                <w:color w:val="000000"/>
              </w:rPr>
              <w:t>áno / nie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431C" w:rsidRPr="00CD0902" w:rsidRDefault="00DA431C" w:rsidP="005E7852">
            <w:pPr>
              <w:jc w:val="center"/>
              <w:rPr>
                <w:color w:val="000000"/>
              </w:rPr>
            </w:pPr>
            <w:r w:rsidRPr="00CD0902">
              <w:rPr>
                <w:color w:val="000000"/>
              </w:rPr>
              <w:t>1/0</w:t>
            </w:r>
          </w:p>
        </w:tc>
      </w:tr>
      <w:tr w:rsidR="00DA431C" w:rsidRPr="00CD0902" w:rsidTr="005E7852">
        <w:trPr>
          <w:trHeight w:val="300"/>
        </w:trPr>
        <w:tc>
          <w:tcPr>
            <w:tcW w:w="3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31C" w:rsidRPr="00CD0902" w:rsidRDefault="00DA431C" w:rsidP="005E7852">
            <w:pPr>
              <w:rPr>
                <w:b/>
                <w:bCs/>
                <w:color w:val="000000"/>
              </w:rPr>
            </w:pPr>
            <w:r w:rsidRPr="00A670C0">
              <w:rPr>
                <w:color w:val="000000"/>
              </w:rPr>
              <w:t>Bola vylúčená</w:t>
            </w:r>
            <w:del w:id="383" w:author="Autor">
              <w:r w:rsidRPr="00A670C0" w:rsidDel="009C468C">
                <w:rPr>
                  <w:color w:val="000000"/>
                </w:rPr>
                <w:delText>/neprijatá ponuka</w:delText>
              </w:r>
            </w:del>
            <w:r w:rsidRPr="00A670C0">
              <w:rPr>
                <w:color w:val="000000"/>
              </w:rPr>
              <w:t>?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31C" w:rsidRPr="00CD0902" w:rsidRDefault="00DA431C" w:rsidP="005E7852">
            <w:pPr>
              <w:jc w:val="center"/>
              <w:rPr>
                <w:color w:val="000000"/>
              </w:rPr>
            </w:pPr>
            <w:del w:id="384" w:author="Autor">
              <w:r w:rsidRPr="00CD0902" w:rsidDel="00EB57D1">
                <w:rPr>
                  <w:color w:val="000000"/>
                </w:rPr>
                <w:delText>Tovary/</w:delText>
              </w:r>
            </w:del>
            <w:r w:rsidRPr="00CD0902">
              <w:rPr>
                <w:color w:val="000000"/>
              </w:rPr>
              <w:t>Služby</w:t>
            </w:r>
            <w:del w:id="385" w:author="Autor">
              <w:r w:rsidRPr="00CD0902" w:rsidDel="00EB57D1">
                <w:rPr>
                  <w:color w:val="000000"/>
                </w:rPr>
                <w:delText>/Práce</w:delText>
              </w:r>
            </w:del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431C" w:rsidRPr="00CD0902" w:rsidRDefault="00DA431C" w:rsidP="005E7852">
            <w:pPr>
              <w:jc w:val="center"/>
              <w:rPr>
                <w:color w:val="000000"/>
              </w:rPr>
            </w:pPr>
            <w:r w:rsidRPr="00CD0902">
              <w:rPr>
                <w:color w:val="000000"/>
              </w:rPr>
              <w:t>áno / nie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431C" w:rsidRPr="00CD0902" w:rsidRDefault="00DA431C" w:rsidP="005E7852">
            <w:pPr>
              <w:jc w:val="center"/>
              <w:rPr>
                <w:color w:val="000000"/>
              </w:rPr>
            </w:pPr>
            <w:r w:rsidRPr="00CD0902">
              <w:rPr>
                <w:color w:val="000000"/>
              </w:rPr>
              <w:t>5/0</w:t>
            </w:r>
          </w:p>
        </w:tc>
      </w:tr>
      <w:tr w:rsidR="00DA431C" w:rsidRPr="00CD0902" w:rsidTr="005E7852">
        <w:trPr>
          <w:trHeight w:val="300"/>
        </w:trPr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31C" w:rsidRPr="00CD0902" w:rsidRDefault="00DA431C" w:rsidP="005E7852">
            <w:pPr>
              <w:rPr>
                <w:b/>
                <w:bCs/>
                <w:color w:val="000000"/>
              </w:rPr>
            </w:pPr>
            <w:r w:rsidRPr="00A670C0">
              <w:rPr>
                <w:color w:val="000000"/>
              </w:rPr>
              <w:t xml:space="preserve">Došlo k vylúčeniu uchádzača z dôvodu mimoriadne nízkej </w:t>
            </w:r>
            <w:r w:rsidRPr="00A670C0">
              <w:rPr>
                <w:color w:val="000000"/>
              </w:rPr>
              <w:lastRenderedPageBreak/>
              <w:t>ponuky?</w:t>
            </w:r>
          </w:p>
        </w:tc>
        <w:tc>
          <w:tcPr>
            <w:tcW w:w="3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31C" w:rsidRPr="00CD0902" w:rsidRDefault="00DA431C" w:rsidP="005E7852">
            <w:pPr>
              <w:jc w:val="center"/>
              <w:rPr>
                <w:color w:val="000000"/>
              </w:rPr>
            </w:pPr>
            <w:del w:id="386" w:author="Autor">
              <w:r w:rsidRPr="00CD0902" w:rsidDel="00EB57D1">
                <w:rPr>
                  <w:color w:val="000000"/>
                </w:rPr>
                <w:lastRenderedPageBreak/>
                <w:delText>Tovary/</w:delText>
              </w:r>
            </w:del>
            <w:r w:rsidRPr="00CD0902">
              <w:rPr>
                <w:color w:val="000000"/>
              </w:rPr>
              <w:t>Služby</w:t>
            </w:r>
            <w:del w:id="387" w:author="Autor">
              <w:r w:rsidRPr="00CD0902" w:rsidDel="00EB57D1">
                <w:rPr>
                  <w:color w:val="000000"/>
                </w:rPr>
                <w:delText>/Práce</w:delText>
              </w:r>
            </w:del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431C" w:rsidRPr="00CD0902" w:rsidRDefault="00DA431C" w:rsidP="005E7852">
            <w:pPr>
              <w:jc w:val="center"/>
              <w:rPr>
                <w:color w:val="000000"/>
              </w:rPr>
            </w:pPr>
            <w:r w:rsidRPr="00CD0902">
              <w:rPr>
                <w:color w:val="000000"/>
              </w:rPr>
              <w:t>áno / nie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431C" w:rsidRPr="00CD0902" w:rsidRDefault="00DA431C" w:rsidP="005E7852">
            <w:pPr>
              <w:jc w:val="center"/>
              <w:rPr>
                <w:color w:val="000000"/>
              </w:rPr>
            </w:pPr>
            <w:r w:rsidRPr="00CD0902">
              <w:rPr>
                <w:color w:val="000000"/>
              </w:rPr>
              <w:t>5/0</w:t>
            </w:r>
          </w:p>
        </w:tc>
      </w:tr>
      <w:tr w:rsidR="00DA431C" w:rsidRPr="00CD0902" w:rsidTr="005E7852">
        <w:trPr>
          <w:trHeight w:val="828"/>
        </w:trPr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31C" w:rsidRPr="00CD0902" w:rsidRDefault="00DA431C" w:rsidP="005E7852">
            <w:pPr>
              <w:rPr>
                <w:b/>
                <w:bCs/>
                <w:color w:val="000000"/>
              </w:rPr>
            </w:pPr>
            <w:r w:rsidRPr="00CD0902">
              <w:rPr>
                <w:bCs/>
                <w:color w:val="000000"/>
              </w:rPr>
              <w:t>Bol uplatnený revízny postup (žiadosť o</w:t>
            </w:r>
            <w:r>
              <w:rPr>
                <w:bCs/>
                <w:color w:val="000000"/>
              </w:rPr>
              <w:t> </w:t>
            </w:r>
            <w:r w:rsidRPr="00CD0902">
              <w:rPr>
                <w:bCs/>
                <w:color w:val="000000"/>
              </w:rPr>
              <w:t>nápravu</w:t>
            </w:r>
            <w:r>
              <w:rPr>
                <w:bCs/>
                <w:color w:val="000000"/>
              </w:rPr>
              <w:t>, ktorá bola zamietnutá</w:t>
            </w:r>
            <w:r w:rsidRPr="00CD0902">
              <w:rPr>
                <w:bCs/>
                <w:color w:val="000000"/>
              </w:rPr>
              <w:t xml:space="preserve"> a/alebo námietky)?</w:t>
            </w:r>
          </w:p>
        </w:tc>
        <w:tc>
          <w:tcPr>
            <w:tcW w:w="3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1C" w:rsidRPr="00CD0902" w:rsidRDefault="00DA431C" w:rsidP="005E7852">
            <w:pPr>
              <w:jc w:val="center"/>
              <w:rPr>
                <w:color w:val="000000"/>
              </w:rPr>
            </w:pPr>
            <w:r w:rsidRPr="00CD0902">
              <w:rPr>
                <w:color w:val="000000"/>
              </w:rPr>
              <w:t>žiadosť o</w:t>
            </w:r>
            <w:r>
              <w:rPr>
                <w:color w:val="000000"/>
              </w:rPr>
              <w:t> </w:t>
            </w:r>
            <w:r w:rsidRPr="00CD0902">
              <w:rPr>
                <w:color w:val="000000"/>
              </w:rPr>
              <w:t>nápravu</w:t>
            </w:r>
            <w:r>
              <w:rPr>
                <w:color w:val="000000"/>
              </w:rPr>
              <w:t>, ktorá bola zamietnutá a/alebo</w:t>
            </w:r>
          </w:p>
          <w:p w:rsidR="00DA431C" w:rsidRPr="00CD0902" w:rsidRDefault="00DA431C" w:rsidP="005E7852">
            <w:pPr>
              <w:jc w:val="center"/>
              <w:rPr>
                <w:color w:val="000000"/>
              </w:rPr>
            </w:pPr>
            <w:r w:rsidRPr="00CD0902">
              <w:rPr>
                <w:color w:val="000000"/>
              </w:rPr>
              <w:t>konanie o námietkach</w:t>
            </w: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431C" w:rsidRPr="00CD0902" w:rsidRDefault="00DA431C" w:rsidP="005E7852">
            <w:pPr>
              <w:jc w:val="center"/>
              <w:rPr>
                <w:color w:val="000000"/>
              </w:rPr>
            </w:pPr>
            <w:r w:rsidRPr="00CD0902">
              <w:rPr>
                <w:color w:val="000000"/>
              </w:rPr>
              <w:t>áno/nie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431C" w:rsidRPr="00CD0902" w:rsidRDefault="00DA431C" w:rsidP="005E7852">
            <w:pPr>
              <w:jc w:val="center"/>
              <w:rPr>
                <w:color w:val="000000"/>
              </w:rPr>
            </w:pPr>
            <w:r w:rsidRPr="00CD0902">
              <w:rPr>
                <w:color w:val="000000"/>
              </w:rPr>
              <w:t>3/0</w:t>
            </w:r>
          </w:p>
        </w:tc>
      </w:tr>
    </w:tbl>
    <w:p w:rsidR="00EB57D1" w:rsidDel="00740A74" w:rsidRDefault="00EB57D1" w:rsidP="00FA34A4">
      <w:pPr>
        <w:rPr>
          <w:ins w:id="388" w:author="Autor"/>
          <w:del w:id="389" w:author="Autor"/>
          <w:b/>
          <w:szCs w:val="20"/>
        </w:rPr>
      </w:pPr>
    </w:p>
    <w:p w:rsidR="00037351" w:rsidDel="00740A74" w:rsidRDefault="00037351" w:rsidP="00FA34A4">
      <w:pPr>
        <w:rPr>
          <w:ins w:id="390" w:author="Autor"/>
          <w:del w:id="391" w:author="Autor"/>
          <w:b/>
          <w:szCs w:val="20"/>
        </w:rPr>
      </w:pPr>
    </w:p>
    <w:p w:rsidR="00037351" w:rsidRDefault="00037351" w:rsidP="00FA34A4">
      <w:pPr>
        <w:rPr>
          <w:ins w:id="392" w:author="Autor"/>
          <w:b/>
          <w:szCs w:val="20"/>
        </w:rPr>
      </w:pPr>
    </w:p>
    <w:p w:rsidR="00EB57D1" w:rsidRPr="00817B96" w:rsidRDefault="00EB57D1">
      <w:pPr>
        <w:jc w:val="both"/>
        <w:rPr>
          <w:szCs w:val="20"/>
          <w:rPrChange w:id="393" w:author="Autor">
            <w:rPr>
              <w:b/>
              <w:szCs w:val="20"/>
            </w:rPr>
          </w:rPrChange>
        </w:rPr>
        <w:pPrChange w:id="394" w:author="Autor">
          <w:pPr/>
        </w:pPrChange>
      </w:pPr>
      <w:ins w:id="395" w:author="Autor">
        <w:r>
          <w:rPr>
            <w:szCs w:val="20"/>
          </w:rPr>
          <w:t xml:space="preserve">Rizikové kritériá pre zákazky </w:t>
        </w:r>
        <w:r w:rsidR="009C468C" w:rsidRPr="009C468C">
          <w:rPr>
            <w:szCs w:val="20"/>
          </w:rPr>
          <w:t>spĺňajúce finančný limit podlimitnej zákazky</w:t>
        </w:r>
        <w:r w:rsidR="009C468C">
          <w:rPr>
            <w:szCs w:val="20"/>
          </w:rPr>
          <w:t xml:space="preserve"> </w:t>
        </w:r>
        <w:r>
          <w:rPr>
            <w:szCs w:val="20"/>
          </w:rPr>
          <w:t xml:space="preserve">na poskytnutie služieb podľa prílohy č. 1 k ZVO sa použijú aj v prípade </w:t>
        </w:r>
        <w:r w:rsidR="00817B96">
          <w:rPr>
            <w:szCs w:val="20"/>
          </w:rPr>
          <w:t xml:space="preserve">zákaziek </w:t>
        </w:r>
        <w:r w:rsidR="00817B96" w:rsidRPr="00817B96">
          <w:rPr>
            <w:szCs w:val="20"/>
          </w:rPr>
          <w:t>na dodanie tovaru, ktorým sú potraviny určené pre zariadenia školského stravovania, zariadenia pre seniorov, domovy sociálnych služieb alebo zaria</w:t>
        </w:r>
        <w:r w:rsidR="00817B96">
          <w:rPr>
            <w:szCs w:val="20"/>
          </w:rPr>
          <w:t>denia podľa osobitného predpisu.</w:t>
        </w:r>
      </w:ins>
    </w:p>
    <w:p w:rsidR="00D66F59" w:rsidRDefault="00D66F59" w:rsidP="00FA34A4">
      <w:pPr>
        <w:rPr>
          <w:b/>
          <w:szCs w:val="20"/>
        </w:rPr>
      </w:pPr>
    </w:p>
    <w:p w:rsidR="00FA34A4" w:rsidRPr="00FA34A4" w:rsidRDefault="00FA34A4" w:rsidP="00FA34A4">
      <w:pPr>
        <w:rPr>
          <w:b/>
          <w:szCs w:val="20"/>
        </w:rPr>
      </w:pPr>
      <w:r w:rsidRPr="00FA34A4">
        <w:rPr>
          <w:b/>
          <w:szCs w:val="20"/>
        </w:rPr>
        <w:t>Výsledok rizikovej analýzy</w:t>
      </w:r>
    </w:p>
    <w:p w:rsidR="00385B4D" w:rsidRDefault="00385B4D" w:rsidP="00385B4D">
      <w:pPr>
        <w:jc w:val="both"/>
        <w:rPr>
          <w:szCs w:val="20"/>
        </w:rPr>
      </w:pPr>
      <w:r w:rsidRPr="00FA34A4">
        <w:rPr>
          <w:szCs w:val="20"/>
        </w:rPr>
        <w:t>V prípade, že celkový súčet</w:t>
      </w:r>
      <w:r w:rsidR="00130D30">
        <w:rPr>
          <w:szCs w:val="20"/>
        </w:rPr>
        <w:t xml:space="preserve"> rizikových bodov je menej ako 10</w:t>
      </w:r>
      <w:r w:rsidRPr="00FA34A4">
        <w:rPr>
          <w:szCs w:val="20"/>
        </w:rPr>
        <w:t xml:space="preserve">, výsledkom rizikovej analýzy je konštatovanie, že </w:t>
      </w:r>
      <w:r w:rsidR="00FA34A4">
        <w:rPr>
          <w:szCs w:val="20"/>
        </w:rPr>
        <w:t>zákazka nepredstavuje riziko</w:t>
      </w:r>
      <w:r w:rsidRPr="00FA34A4">
        <w:rPr>
          <w:szCs w:val="20"/>
        </w:rPr>
        <w:t xml:space="preserve">. V opačnom prípade je </w:t>
      </w:r>
      <w:r w:rsidR="00FA34A4">
        <w:rPr>
          <w:szCs w:val="20"/>
        </w:rPr>
        <w:t>výsledkom rizikovej analýzy konštatovanie, že zákazka predstavuje riziko a</w:t>
      </w:r>
      <w:r w:rsidR="00130D30">
        <w:rPr>
          <w:szCs w:val="20"/>
        </w:rPr>
        <w:t> </w:t>
      </w:r>
      <w:r w:rsidRPr="00FA34A4">
        <w:rPr>
          <w:szCs w:val="20"/>
        </w:rPr>
        <w:t>RO</w:t>
      </w:r>
      <w:r w:rsidR="00130D30">
        <w:rPr>
          <w:szCs w:val="20"/>
        </w:rPr>
        <w:t xml:space="preserve"> môže alebo je</w:t>
      </w:r>
      <w:r w:rsidRPr="00FA34A4">
        <w:rPr>
          <w:szCs w:val="20"/>
        </w:rPr>
        <w:t xml:space="preserve"> povinný </w:t>
      </w:r>
      <w:r w:rsidR="00130D30">
        <w:rPr>
          <w:szCs w:val="20"/>
        </w:rPr>
        <w:t>zaslať predmetné verejné obstarávanie na kontrolu na Úrad pre verejné obstarávanie.</w:t>
      </w:r>
    </w:p>
    <w:p w:rsidR="00130D30" w:rsidRDefault="00130D30" w:rsidP="00385B4D">
      <w:pPr>
        <w:jc w:val="both"/>
        <w:rPr>
          <w:szCs w:val="20"/>
        </w:rPr>
      </w:pPr>
    </w:p>
    <w:tbl>
      <w:tblPr>
        <w:tblW w:w="8662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20"/>
        <w:gridCol w:w="1974"/>
        <w:gridCol w:w="2268"/>
      </w:tblGrid>
      <w:tr w:rsidR="005501F4" w:rsidRPr="00130D30" w:rsidTr="005501F4">
        <w:trPr>
          <w:trHeight w:val="337"/>
        </w:trPr>
        <w:tc>
          <w:tcPr>
            <w:tcW w:w="86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1F4" w:rsidRPr="00E624FA" w:rsidRDefault="005501F4" w:rsidP="00130D30">
            <w:pPr>
              <w:rPr>
                <w:b/>
                <w:bCs/>
                <w:color w:val="000000"/>
                <w:u w:val="single"/>
              </w:rPr>
            </w:pPr>
            <w:r w:rsidRPr="00E624FA">
              <w:rPr>
                <w:b/>
                <w:bCs/>
                <w:color w:val="000000"/>
                <w:u w:val="single"/>
              </w:rPr>
              <w:t>Hodnotiaci kľúč:</w:t>
            </w:r>
          </w:p>
        </w:tc>
      </w:tr>
      <w:tr w:rsidR="00130D30" w:rsidRPr="00130D30" w:rsidTr="00130D30">
        <w:trPr>
          <w:trHeight w:val="300"/>
        </w:trPr>
        <w:tc>
          <w:tcPr>
            <w:tcW w:w="4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D30" w:rsidRPr="00E624FA" w:rsidRDefault="00130D30" w:rsidP="00130D30">
            <w:pPr>
              <w:rPr>
                <w:color w:val="000000"/>
              </w:rPr>
            </w:pPr>
            <w:r w:rsidRPr="00E624FA">
              <w:rPr>
                <w:color w:val="000000"/>
              </w:rPr>
              <w:t>RO nie je oprávnený zaslať VO na kontrolu ÚVO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D30" w:rsidRPr="00E624FA" w:rsidRDefault="00130D30" w:rsidP="00130D30">
            <w:pPr>
              <w:jc w:val="center"/>
              <w:rPr>
                <w:color w:val="000000"/>
              </w:rPr>
            </w:pPr>
            <w:r w:rsidRPr="00E624FA">
              <w:rPr>
                <w:color w:val="000000"/>
              </w:rPr>
              <w:t>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D30" w:rsidRPr="00E624FA" w:rsidRDefault="00130D30" w:rsidP="00130D30">
            <w:pPr>
              <w:jc w:val="center"/>
              <w:rPr>
                <w:color w:val="000000"/>
              </w:rPr>
            </w:pPr>
            <w:r w:rsidRPr="00E624FA">
              <w:rPr>
                <w:color w:val="000000"/>
              </w:rPr>
              <w:t>9</w:t>
            </w:r>
          </w:p>
        </w:tc>
      </w:tr>
      <w:tr w:rsidR="00130D30" w:rsidRPr="00130D30" w:rsidTr="00130D30">
        <w:trPr>
          <w:trHeight w:val="300"/>
        </w:trPr>
        <w:tc>
          <w:tcPr>
            <w:tcW w:w="4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D30" w:rsidRPr="00E624FA" w:rsidRDefault="00130D30" w:rsidP="00130D30">
            <w:pPr>
              <w:rPr>
                <w:color w:val="000000"/>
              </w:rPr>
            </w:pPr>
            <w:r w:rsidRPr="00E624FA">
              <w:rPr>
                <w:color w:val="000000"/>
              </w:rPr>
              <w:t>RO môže zaslať VO na kontrolu ÚVO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D30" w:rsidRPr="00E624FA" w:rsidRDefault="00130D30" w:rsidP="00130D30">
            <w:pPr>
              <w:jc w:val="center"/>
              <w:rPr>
                <w:color w:val="000000"/>
              </w:rPr>
            </w:pPr>
            <w:r w:rsidRPr="00E624FA">
              <w:rPr>
                <w:color w:val="000000"/>
              </w:rPr>
              <w:t>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D30" w:rsidRPr="00E624FA" w:rsidRDefault="00130D30" w:rsidP="00130D30">
            <w:pPr>
              <w:jc w:val="center"/>
              <w:rPr>
                <w:color w:val="000000"/>
              </w:rPr>
            </w:pPr>
            <w:r w:rsidRPr="00E624FA">
              <w:rPr>
                <w:color w:val="000000"/>
              </w:rPr>
              <w:t>1</w:t>
            </w:r>
            <w:r w:rsidR="00FA7E89" w:rsidRPr="00E624FA">
              <w:rPr>
                <w:color w:val="000000"/>
              </w:rPr>
              <w:t>5</w:t>
            </w:r>
          </w:p>
        </w:tc>
      </w:tr>
      <w:tr w:rsidR="00130D30" w:rsidRPr="00130D30" w:rsidTr="00130D30">
        <w:trPr>
          <w:trHeight w:val="300"/>
        </w:trPr>
        <w:tc>
          <w:tcPr>
            <w:tcW w:w="4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D30" w:rsidRPr="00E624FA" w:rsidRDefault="00130D30" w:rsidP="00130D30">
            <w:pPr>
              <w:rPr>
                <w:color w:val="000000"/>
              </w:rPr>
            </w:pPr>
            <w:r w:rsidRPr="00E624FA">
              <w:rPr>
                <w:color w:val="000000"/>
              </w:rPr>
              <w:t>RO je povinný zaslať  VO na kontrolu ÚVO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D30" w:rsidRPr="00E624FA" w:rsidRDefault="00130D30" w:rsidP="00130D30">
            <w:pPr>
              <w:jc w:val="center"/>
              <w:rPr>
                <w:color w:val="000000"/>
              </w:rPr>
            </w:pPr>
            <w:r w:rsidRPr="00E624FA">
              <w:rPr>
                <w:color w:val="000000"/>
              </w:rPr>
              <w:t>1</w:t>
            </w:r>
            <w:r w:rsidR="00FA7E89" w:rsidRPr="00E624FA">
              <w:rPr>
                <w:color w:val="000000"/>
              </w:rPr>
              <w:t>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D30" w:rsidRPr="00E624FA" w:rsidRDefault="00FA7E89" w:rsidP="00130D30">
            <w:pPr>
              <w:jc w:val="center"/>
              <w:rPr>
                <w:color w:val="000000"/>
              </w:rPr>
            </w:pPr>
            <w:r w:rsidRPr="00E624FA">
              <w:rPr>
                <w:color w:val="000000"/>
              </w:rPr>
              <w:t>a viac</w:t>
            </w:r>
            <w:r w:rsidR="00130D30" w:rsidRPr="00E624FA">
              <w:rPr>
                <w:color w:val="000000"/>
              </w:rPr>
              <w:t> </w:t>
            </w:r>
          </w:p>
        </w:tc>
      </w:tr>
    </w:tbl>
    <w:p w:rsidR="00130D30" w:rsidRDefault="00130D30" w:rsidP="00385B4D">
      <w:pPr>
        <w:jc w:val="both"/>
        <w:rPr>
          <w:szCs w:val="20"/>
        </w:rPr>
      </w:pPr>
    </w:p>
    <w:p w:rsidR="00BA4EE1" w:rsidRPr="00FA34A4" w:rsidRDefault="00BA4EE1" w:rsidP="00385B4D">
      <w:pPr>
        <w:jc w:val="both"/>
        <w:rPr>
          <w:szCs w:val="20"/>
        </w:rPr>
      </w:pPr>
      <w:r>
        <w:rPr>
          <w:szCs w:val="20"/>
        </w:rPr>
        <w:t xml:space="preserve">V prípade </w:t>
      </w:r>
      <w:r w:rsidRPr="00BA4EE1">
        <w:rPr>
          <w:szCs w:val="20"/>
        </w:rPr>
        <w:t>postup</w:t>
      </w:r>
      <w:r>
        <w:rPr>
          <w:szCs w:val="20"/>
        </w:rPr>
        <w:t>u</w:t>
      </w:r>
      <w:r w:rsidRPr="00BA4EE1">
        <w:rPr>
          <w:szCs w:val="20"/>
        </w:rPr>
        <w:t xml:space="preserve"> zadávania zákazky, </w:t>
      </w:r>
      <w:r>
        <w:rPr>
          <w:szCs w:val="20"/>
        </w:rPr>
        <w:t xml:space="preserve">ktorý bol </w:t>
      </w:r>
      <w:r w:rsidRPr="00BA4EE1">
        <w:rPr>
          <w:szCs w:val="20"/>
        </w:rPr>
        <w:t xml:space="preserve">preukázateľne začatý do 17. apríla 2016, sa </w:t>
      </w:r>
      <w:r>
        <w:rPr>
          <w:szCs w:val="20"/>
        </w:rPr>
        <w:t>analýza rizík vykonáva iba v prípade nadlimitných zákaziek podľa vzoru CKO č. 32, verzia 2.</w:t>
      </w:r>
    </w:p>
    <w:sectPr w:rsidR="00BA4EE1" w:rsidRPr="00FA34A4" w:rsidSect="00400918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16B1" w:rsidRDefault="002616B1" w:rsidP="00B948E0">
      <w:r>
        <w:separator/>
      </w:r>
    </w:p>
  </w:endnote>
  <w:endnote w:type="continuationSeparator" w:id="0">
    <w:p w:rsidR="002616B1" w:rsidRDefault="002616B1" w:rsidP="00B948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Estrangelo Edessa">
    <w:panose1 w:val="00000000000000000000"/>
    <w:charset w:val="00"/>
    <w:family w:val="script"/>
    <w:pitch w:val="variable"/>
    <w:sig w:usb0="80002043" w:usb1="00000000" w:usb2="0000008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0B6D" w:rsidRDefault="00720B6D" w:rsidP="00627EA3">
    <w:pPr>
      <w:pStyle w:val="Pta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46C5DE75" wp14:editId="2FF4087E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4" name="Rovná spojnica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C23E276" id="Rovná spojnica 4" o:spid="_x0000_s1026" style="position:absolute;flip:y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" strokecolor="#8064a2 [3207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>
      <w:t xml:space="preserve"> </w:t>
    </w:r>
  </w:p>
  <w:p w:rsidR="00720B6D" w:rsidRDefault="00720B6D">
    <w:pPr>
      <w:pStyle w:val="Pta"/>
      <w:jc w:val="right"/>
    </w:pPr>
    <w:r>
      <w:rPr>
        <w:noProof/>
      </w:rPr>
      <w:drawing>
        <wp:anchor distT="0" distB="0" distL="114300" distR="114300" simplePos="0" relativeHeight="251656704" behindDoc="1" locked="0" layoutInCell="1" allowOverlap="1" wp14:anchorId="3FF6A962" wp14:editId="74CCE5BF">
          <wp:simplePos x="0" y="0"/>
          <wp:positionH relativeFrom="column">
            <wp:posOffset>71755</wp:posOffset>
          </wp:positionH>
          <wp:positionV relativeFrom="paragraph">
            <wp:posOffset>53340</wp:posOffset>
          </wp:positionV>
          <wp:extent cx="704850" cy="513080"/>
          <wp:effectExtent l="0" t="0" r="0" b="0"/>
          <wp:wrapTight wrapText="bothSides">
            <wp:wrapPolygon edited="0">
              <wp:start x="0" y="0"/>
              <wp:lineTo x="0" y="20851"/>
              <wp:lineTo x="21016" y="20851"/>
              <wp:lineTo x="21016" y="0"/>
              <wp:lineTo x="0" y="0"/>
            </wp:wrapPolygon>
          </wp:wrapTight>
          <wp:docPr id="1" name="Obrázo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13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Strana </w:t>
    </w:r>
    <w:r>
      <w:fldChar w:fldCharType="begin"/>
    </w:r>
    <w:r>
      <w:instrText>PAGE   \* MERGEFORMAT</w:instrText>
    </w:r>
    <w:r>
      <w:fldChar w:fldCharType="separate"/>
    </w:r>
    <w:r w:rsidR="003770D2">
      <w:rPr>
        <w:noProof/>
      </w:rPr>
      <w:t>2</w:t>
    </w:r>
    <w:r>
      <w:fldChar w:fldCharType="end"/>
    </w:r>
  </w:p>
  <w:p w:rsidR="00720B6D" w:rsidRPr="00627EA3" w:rsidRDefault="00720B6D" w:rsidP="00627EA3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16B1" w:rsidRDefault="002616B1" w:rsidP="00B948E0">
      <w:r>
        <w:separator/>
      </w:r>
    </w:p>
  </w:footnote>
  <w:footnote w:type="continuationSeparator" w:id="0">
    <w:p w:rsidR="002616B1" w:rsidRDefault="002616B1" w:rsidP="00B948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0B6D" w:rsidRDefault="00720B6D" w:rsidP="00400918">
    <w:pPr>
      <w:pStyle w:val="Hlavika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D8B88" wp14:editId="3A5E8F9D">
              <wp:simplePos x="0" y="0"/>
              <wp:positionH relativeFrom="column">
                <wp:posOffset>-4445</wp:posOffset>
              </wp:positionH>
              <wp:positionV relativeFrom="paragraph">
                <wp:posOffset>135255</wp:posOffset>
              </wp:positionV>
              <wp:extent cx="5762625" cy="9525"/>
              <wp:effectExtent l="57150" t="38100" r="47625" b="85725"/>
              <wp:wrapNone/>
              <wp:docPr id="2" name="Rovná spojnica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4313401" id="Rovná spojnica 1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" strokecolor="#8064a2 [3207]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  <w:sdt>
    <w:sdtPr>
      <w:rPr>
        <w:szCs w:val="20"/>
      </w:rPr>
      <w:id w:val="2070840989"/>
      <w:placeholder>
        <w:docPart w:val="56E9637E5C1D487090F097D8DF002213"/>
      </w:placeholder>
      <w:date w:fullDate="2018-04-30T00:00:00Z">
        <w:dateFormat w:val="dd.MM.yyyy"/>
        <w:lid w:val="sk-SK"/>
        <w:storeMappedDataAs w:val="dateTime"/>
        <w:calendar w:val="gregorian"/>
      </w:date>
    </w:sdtPr>
    <w:sdtEndPr/>
    <w:sdtContent>
      <w:p w:rsidR="00720B6D" w:rsidRPr="00627EA3" w:rsidRDefault="00720B6D" w:rsidP="00400918">
        <w:pPr>
          <w:pStyle w:val="Hlavika"/>
          <w:jc w:val="right"/>
        </w:pPr>
        <w:del w:id="8" w:author="Autor">
          <w:r w:rsidDel="003770D2">
            <w:rPr>
              <w:szCs w:val="20"/>
            </w:rPr>
            <w:delText>28.03.2017</w:delText>
          </w:r>
        </w:del>
        <w:ins w:id="9" w:author="Autor">
          <w:r w:rsidR="003770D2">
            <w:rPr>
              <w:szCs w:val="20"/>
            </w:rPr>
            <w:t>30.04.2018</w:t>
          </w:r>
        </w:ins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EB0A44"/>
    <w:multiLevelType w:val="hybridMultilevel"/>
    <w:tmpl w:val="FC444A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8702E5"/>
    <w:multiLevelType w:val="multilevel"/>
    <w:tmpl w:val="7416D2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Estrangelo Edessa" w:hAnsi="Estrangelo Edessa" w:cs="Estrangelo Edessa" w:hint="default"/>
        <w:color w:val="auto"/>
      </w:rPr>
    </w:lvl>
    <w:lvl w:ilvl="1">
      <w:start w:val="1"/>
      <w:numFmt w:val="decimal"/>
      <w:lvlText w:val="%2."/>
      <w:lvlJc w:val="left"/>
      <w:pPr>
        <w:tabs>
          <w:tab w:val="num" w:pos="740"/>
        </w:tabs>
        <w:ind w:left="740" w:hanging="3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2" w15:restartNumberingAfterBreak="0">
    <w:nsid w:val="1346277D"/>
    <w:multiLevelType w:val="hybridMultilevel"/>
    <w:tmpl w:val="60E214FC"/>
    <w:lvl w:ilvl="0" w:tplc="1F6A6F0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8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D574D57"/>
    <w:multiLevelType w:val="hybridMultilevel"/>
    <w:tmpl w:val="70B68B3C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E5E124A"/>
    <w:multiLevelType w:val="hybridMultilevel"/>
    <w:tmpl w:val="5378869C"/>
    <w:lvl w:ilvl="0" w:tplc="A582141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50015">
      <w:start w:val="2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90225B"/>
    <w:multiLevelType w:val="hybridMultilevel"/>
    <w:tmpl w:val="CA38845E"/>
    <w:lvl w:ilvl="0" w:tplc="1DA0F88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8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345F5666"/>
    <w:multiLevelType w:val="hybridMultilevel"/>
    <w:tmpl w:val="E9CCCCB4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BC47EED"/>
    <w:multiLevelType w:val="hybridMultilevel"/>
    <w:tmpl w:val="B5924722"/>
    <w:lvl w:ilvl="0" w:tplc="163C7B46">
      <w:start w:val="1"/>
      <w:numFmt w:val="lowerLetter"/>
      <w:lvlText w:val="%1.)"/>
      <w:lvlJc w:val="left"/>
      <w:pPr>
        <w:ind w:left="1200" w:hanging="84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3DB50C47"/>
    <w:multiLevelType w:val="hybridMultilevel"/>
    <w:tmpl w:val="6B78746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3FD463EC"/>
    <w:multiLevelType w:val="hybridMultilevel"/>
    <w:tmpl w:val="5AB2F46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C883362"/>
    <w:multiLevelType w:val="hybridMultilevel"/>
    <w:tmpl w:val="72FA818E"/>
    <w:lvl w:ilvl="0" w:tplc="1DA0F88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8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E9C487C"/>
    <w:multiLevelType w:val="hybridMultilevel"/>
    <w:tmpl w:val="F87A1988"/>
    <w:lvl w:ilvl="0" w:tplc="C3DA1264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5AB1E77"/>
    <w:multiLevelType w:val="hybridMultilevel"/>
    <w:tmpl w:val="F2CE5016"/>
    <w:lvl w:ilvl="0" w:tplc="1F6A6F0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8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663E3260"/>
    <w:multiLevelType w:val="hybridMultilevel"/>
    <w:tmpl w:val="B55E44B2"/>
    <w:lvl w:ilvl="0" w:tplc="A0BCF33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710C1DCC"/>
    <w:multiLevelType w:val="hybridMultilevel"/>
    <w:tmpl w:val="9BC41DE6"/>
    <w:lvl w:ilvl="0" w:tplc="041B000F">
      <w:start w:val="1"/>
      <w:numFmt w:val="decimal"/>
      <w:lvlText w:val="%1."/>
      <w:lvlJc w:val="left"/>
      <w:pPr>
        <w:ind w:left="864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584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304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024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744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464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184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904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624" w:hanging="180"/>
      </w:pPr>
      <w:rPr>
        <w:rFonts w:cs="Times New Roman"/>
      </w:rPr>
    </w:lvl>
  </w:abstractNum>
  <w:abstractNum w:abstractNumId="15" w15:restartNumberingAfterBreak="0">
    <w:nsid w:val="77012516"/>
    <w:multiLevelType w:val="hybridMultilevel"/>
    <w:tmpl w:val="F7202C1A"/>
    <w:lvl w:ilvl="0" w:tplc="041B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6" w15:restartNumberingAfterBreak="0">
    <w:nsid w:val="774D177B"/>
    <w:multiLevelType w:val="hybridMultilevel"/>
    <w:tmpl w:val="09AEC504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9"/>
  </w:num>
  <w:num w:numId="3">
    <w:abstractNumId w:val="0"/>
  </w:num>
  <w:num w:numId="4">
    <w:abstractNumId w:val="15"/>
  </w:num>
  <w:num w:numId="5">
    <w:abstractNumId w:val="7"/>
  </w:num>
  <w:num w:numId="6">
    <w:abstractNumId w:val="8"/>
  </w:num>
  <w:num w:numId="7">
    <w:abstractNumId w:val="13"/>
  </w:num>
  <w:num w:numId="8">
    <w:abstractNumId w:val="4"/>
  </w:num>
  <w:num w:numId="9">
    <w:abstractNumId w:val="1"/>
  </w:num>
  <w:num w:numId="10">
    <w:abstractNumId w:val="10"/>
  </w:num>
  <w:num w:numId="11">
    <w:abstractNumId w:val="12"/>
  </w:num>
  <w:num w:numId="12">
    <w:abstractNumId w:val="2"/>
  </w:num>
  <w:num w:numId="13">
    <w:abstractNumId w:val="14"/>
  </w:num>
  <w:num w:numId="14">
    <w:abstractNumId w:val="16"/>
  </w:num>
  <w:num w:numId="15">
    <w:abstractNumId w:val="3"/>
  </w:num>
  <w:num w:numId="16">
    <w:abstractNumId w:val="5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1BB6"/>
    <w:rsid w:val="000103C4"/>
    <w:rsid w:val="00013234"/>
    <w:rsid w:val="00013F3F"/>
    <w:rsid w:val="00020A70"/>
    <w:rsid w:val="00022629"/>
    <w:rsid w:val="0003096D"/>
    <w:rsid w:val="00032E37"/>
    <w:rsid w:val="00036E96"/>
    <w:rsid w:val="00037351"/>
    <w:rsid w:val="00041689"/>
    <w:rsid w:val="00043211"/>
    <w:rsid w:val="00045087"/>
    <w:rsid w:val="000501D7"/>
    <w:rsid w:val="00050728"/>
    <w:rsid w:val="00052B9A"/>
    <w:rsid w:val="000540CE"/>
    <w:rsid w:val="00054EEE"/>
    <w:rsid w:val="00066955"/>
    <w:rsid w:val="00071088"/>
    <w:rsid w:val="00071CD7"/>
    <w:rsid w:val="000728C5"/>
    <w:rsid w:val="000819D3"/>
    <w:rsid w:val="00081BD0"/>
    <w:rsid w:val="0008230A"/>
    <w:rsid w:val="00092ECB"/>
    <w:rsid w:val="00094599"/>
    <w:rsid w:val="000A2E88"/>
    <w:rsid w:val="000B1ACA"/>
    <w:rsid w:val="000B63E1"/>
    <w:rsid w:val="000C051D"/>
    <w:rsid w:val="000C3E30"/>
    <w:rsid w:val="000C6A71"/>
    <w:rsid w:val="000C7235"/>
    <w:rsid w:val="000D298C"/>
    <w:rsid w:val="000D33C6"/>
    <w:rsid w:val="000D47CD"/>
    <w:rsid w:val="000D6B86"/>
    <w:rsid w:val="000E2AA4"/>
    <w:rsid w:val="000F52CA"/>
    <w:rsid w:val="000F605A"/>
    <w:rsid w:val="001009B0"/>
    <w:rsid w:val="001037BE"/>
    <w:rsid w:val="0011012A"/>
    <w:rsid w:val="001147BD"/>
    <w:rsid w:val="00116F61"/>
    <w:rsid w:val="001239FB"/>
    <w:rsid w:val="00124861"/>
    <w:rsid w:val="00125667"/>
    <w:rsid w:val="00130D30"/>
    <w:rsid w:val="001329B4"/>
    <w:rsid w:val="00142DEC"/>
    <w:rsid w:val="00143E89"/>
    <w:rsid w:val="001456C1"/>
    <w:rsid w:val="0014641E"/>
    <w:rsid w:val="00146C17"/>
    <w:rsid w:val="00151544"/>
    <w:rsid w:val="0015233E"/>
    <w:rsid w:val="00157505"/>
    <w:rsid w:val="001624E8"/>
    <w:rsid w:val="00163A9A"/>
    <w:rsid w:val="00163DC2"/>
    <w:rsid w:val="0016520D"/>
    <w:rsid w:val="001660C6"/>
    <w:rsid w:val="0016710E"/>
    <w:rsid w:val="00173917"/>
    <w:rsid w:val="00180EA1"/>
    <w:rsid w:val="001873B5"/>
    <w:rsid w:val="00187A60"/>
    <w:rsid w:val="00197028"/>
    <w:rsid w:val="001A31C1"/>
    <w:rsid w:val="001A4648"/>
    <w:rsid w:val="001B12DC"/>
    <w:rsid w:val="001B27DA"/>
    <w:rsid w:val="001B4762"/>
    <w:rsid w:val="001B6E9F"/>
    <w:rsid w:val="001C513F"/>
    <w:rsid w:val="001D4B25"/>
    <w:rsid w:val="001E2102"/>
    <w:rsid w:val="001E427E"/>
    <w:rsid w:val="001E4948"/>
    <w:rsid w:val="001E5462"/>
    <w:rsid w:val="001F0193"/>
    <w:rsid w:val="001F1995"/>
    <w:rsid w:val="001F3586"/>
    <w:rsid w:val="001F3FFA"/>
    <w:rsid w:val="001F7B2D"/>
    <w:rsid w:val="00202A88"/>
    <w:rsid w:val="00203177"/>
    <w:rsid w:val="00212BE5"/>
    <w:rsid w:val="002259C4"/>
    <w:rsid w:val="00225A05"/>
    <w:rsid w:val="00225B8E"/>
    <w:rsid w:val="00230673"/>
    <w:rsid w:val="002330CC"/>
    <w:rsid w:val="00240C4B"/>
    <w:rsid w:val="00246970"/>
    <w:rsid w:val="0024724A"/>
    <w:rsid w:val="00256687"/>
    <w:rsid w:val="002616B1"/>
    <w:rsid w:val="002642E4"/>
    <w:rsid w:val="0026692A"/>
    <w:rsid w:val="00270C86"/>
    <w:rsid w:val="002730CC"/>
    <w:rsid w:val="00274479"/>
    <w:rsid w:val="00274853"/>
    <w:rsid w:val="00282057"/>
    <w:rsid w:val="002A0558"/>
    <w:rsid w:val="002A1E17"/>
    <w:rsid w:val="002B0D72"/>
    <w:rsid w:val="002B5D5F"/>
    <w:rsid w:val="002B6245"/>
    <w:rsid w:val="002B7A90"/>
    <w:rsid w:val="002C211E"/>
    <w:rsid w:val="002C37F8"/>
    <w:rsid w:val="002C7716"/>
    <w:rsid w:val="002D0C7E"/>
    <w:rsid w:val="002D2D00"/>
    <w:rsid w:val="002D3041"/>
    <w:rsid w:val="002D4A5F"/>
    <w:rsid w:val="002D65BD"/>
    <w:rsid w:val="002D748E"/>
    <w:rsid w:val="002E086B"/>
    <w:rsid w:val="002E3B7E"/>
    <w:rsid w:val="002E3EF2"/>
    <w:rsid w:val="002E611C"/>
    <w:rsid w:val="002E6B60"/>
    <w:rsid w:val="002E7F32"/>
    <w:rsid w:val="002E7F66"/>
    <w:rsid w:val="002F11B5"/>
    <w:rsid w:val="002F2DF7"/>
    <w:rsid w:val="002F3F27"/>
    <w:rsid w:val="002F614D"/>
    <w:rsid w:val="00306DF7"/>
    <w:rsid w:val="00311B78"/>
    <w:rsid w:val="00314421"/>
    <w:rsid w:val="00314A6E"/>
    <w:rsid w:val="00316B17"/>
    <w:rsid w:val="003215D7"/>
    <w:rsid w:val="003244EF"/>
    <w:rsid w:val="00334585"/>
    <w:rsid w:val="003364CC"/>
    <w:rsid w:val="003377CA"/>
    <w:rsid w:val="003425D3"/>
    <w:rsid w:val="00346AC6"/>
    <w:rsid w:val="00355D65"/>
    <w:rsid w:val="003561D3"/>
    <w:rsid w:val="00360B13"/>
    <w:rsid w:val="00365EA9"/>
    <w:rsid w:val="003727FC"/>
    <w:rsid w:val="0037670C"/>
    <w:rsid w:val="003770D2"/>
    <w:rsid w:val="0038141E"/>
    <w:rsid w:val="0038308C"/>
    <w:rsid w:val="00385B4D"/>
    <w:rsid w:val="00386CBA"/>
    <w:rsid w:val="0039258A"/>
    <w:rsid w:val="003935E9"/>
    <w:rsid w:val="00395B76"/>
    <w:rsid w:val="00395DD7"/>
    <w:rsid w:val="00396AFD"/>
    <w:rsid w:val="003A08EC"/>
    <w:rsid w:val="003A0D7F"/>
    <w:rsid w:val="003A1CA7"/>
    <w:rsid w:val="003A3AAB"/>
    <w:rsid w:val="003A67E1"/>
    <w:rsid w:val="003B0DFE"/>
    <w:rsid w:val="003B16F9"/>
    <w:rsid w:val="003B2F8A"/>
    <w:rsid w:val="003B3D98"/>
    <w:rsid w:val="003B5075"/>
    <w:rsid w:val="003B579D"/>
    <w:rsid w:val="003B61C8"/>
    <w:rsid w:val="003C1EF7"/>
    <w:rsid w:val="003C2544"/>
    <w:rsid w:val="003C6FB3"/>
    <w:rsid w:val="003D0894"/>
    <w:rsid w:val="003D568C"/>
    <w:rsid w:val="003E72A0"/>
    <w:rsid w:val="003E7A8E"/>
    <w:rsid w:val="003F1F4D"/>
    <w:rsid w:val="003F5AAE"/>
    <w:rsid w:val="003F6504"/>
    <w:rsid w:val="003F7258"/>
    <w:rsid w:val="003F7386"/>
    <w:rsid w:val="00400918"/>
    <w:rsid w:val="00410CF4"/>
    <w:rsid w:val="00411AF5"/>
    <w:rsid w:val="004149EA"/>
    <w:rsid w:val="00416E2D"/>
    <w:rsid w:val="00421DB9"/>
    <w:rsid w:val="00425851"/>
    <w:rsid w:val="004276B3"/>
    <w:rsid w:val="00431EE0"/>
    <w:rsid w:val="00432DF1"/>
    <w:rsid w:val="0043575B"/>
    <w:rsid w:val="004416F9"/>
    <w:rsid w:val="00443D6C"/>
    <w:rsid w:val="004445A9"/>
    <w:rsid w:val="004456C9"/>
    <w:rsid w:val="004470FB"/>
    <w:rsid w:val="004512D4"/>
    <w:rsid w:val="004640E4"/>
    <w:rsid w:val="00464867"/>
    <w:rsid w:val="00477B8E"/>
    <w:rsid w:val="00480B2C"/>
    <w:rsid w:val="0048330C"/>
    <w:rsid w:val="00484EEC"/>
    <w:rsid w:val="00490AF9"/>
    <w:rsid w:val="00491188"/>
    <w:rsid w:val="00493F0A"/>
    <w:rsid w:val="0049543C"/>
    <w:rsid w:val="004A0829"/>
    <w:rsid w:val="004B465A"/>
    <w:rsid w:val="004C1071"/>
    <w:rsid w:val="004C1904"/>
    <w:rsid w:val="004C2ABA"/>
    <w:rsid w:val="004D2D6F"/>
    <w:rsid w:val="004D458D"/>
    <w:rsid w:val="004D7A57"/>
    <w:rsid w:val="004E2120"/>
    <w:rsid w:val="004E3ABD"/>
    <w:rsid w:val="004E3E21"/>
    <w:rsid w:val="004F1015"/>
    <w:rsid w:val="00507966"/>
    <w:rsid w:val="00511497"/>
    <w:rsid w:val="005122F6"/>
    <w:rsid w:val="00514E97"/>
    <w:rsid w:val="00523116"/>
    <w:rsid w:val="00534721"/>
    <w:rsid w:val="00534CAD"/>
    <w:rsid w:val="00535EF4"/>
    <w:rsid w:val="00537E02"/>
    <w:rsid w:val="00541FF5"/>
    <w:rsid w:val="0054318B"/>
    <w:rsid w:val="00543E25"/>
    <w:rsid w:val="00546E96"/>
    <w:rsid w:val="005501F4"/>
    <w:rsid w:val="00557AC1"/>
    <w:rsid w:val="005632A6"/>
    <w:rsid w:val="00566BEB"/>
    <w:rsid w:val="00571626"/>
    <w:rsid w:val="00574695"/>
    <w:rsid w:val="0057713B"/>
    <w:rsid w:val="00577CD4"/>
    <w:rsid w:val="005800C7"/>
    <w:rsid w:val="00580A58"/>
    <w:rsid w:val="0058253F"/>
    <w:rsid w:val="00584460"/>
    <w:rsid w:val="00586FDB"/>
    <w:rsid w:val="00595875"/>
    <w:rsid w:val="005A153D"/>
    <w:rsid w:val="005A1B06"/>
    <w:rsid w:val="005A5089"/>
    <w:rsid w:val="005A6A89"/>
    <w:rsid w:val="005B083E"/>
    <w:rsid w:val="005B3C01"/>
    <w:rsid w:val="005B49EF"/>
    <w:rsid w:val="005B7EB3"/>
    <w:rsid w:val="005C00DE"/>
    <w:rsid w:val="005C06CB"/>
    <w:rsid w:val="005C27AA"/>
    <w:rsid w:val="005D192E"/>
    <w:rsid w:val="005D1F89"/>
    <w:rsid w:val="005D454A"/>
    <w:rsid w:val="005D4810"/>
    <w:rsid w:val="005D4EB0"/>
    <w:rsid w:val="005D51B8"/>
    <w:rsid w:val="005E1BA3"/>
    <w:rsid w:val="005E327E"/>
    <w:rsid w:val="005E7852"/>
    <w:rsid w:val="005F1C3F"/>
    <w:rsid w:val="005F5B71"/>
    <w:rsid w:val="006067E6"/>
    <w:rsid w:val="0061548B"/>
    <w:rsid w:val="00622D7A"/>
    <w:rsid w:val="0062322B"/>
    <w:rsid w:val="00627A89"/>
    <w:rsid w:val="00627EA3"/>
    <w:rsid w:val="00634275"/>
    <w:rsid w:val="0063586E"/>
    <w:rsid w:val="0063733A"/>
    <w:rsid w:val="0063737A"/>
    <w:rsid w:val="00640F1E"/>
    <w:rsid w:val="006445E7"/>
    <w:rsid w:val="00645505"/>
    <w:rsid w:val="0064630F"/>
    <w:rsid w:val="006479DF"/>
    <w:rsid w:val="00647B3D"/>
    <w:rsid w:val="00656B04"/>
    <w:rsid w:val="00660DCB"/>
    <w:rsid w:val="0066202A"/>
    <w:rsid w:val="00665A34"/>
    <w:rsid w:val="00666E57"/>
    <w:rsid w:val="006707A5"/>
    <w:rsid w:val="006719A0"/>
    <w:rsid w:val="006756F7"/>
    <w:rsid w:val="006777F6"/>
    <w:rsid w:val="00680769"/>
    <w:rsid w:val="00683BA3"/>
    <w:rsid w:val="006852E9"/>
    <w:rsid w:val="00687102"/>
    <w:rsid w:val="0068718A"/>
    <w:rsid w:val="00697B85"/>
    <w:rsid w:val="00697C0A"/>
    <w:rsid w:val="006A01FC"/>
    <w:rsid w:val="006A496E"/>
    <w:rsid w:val="006A5157"/>
    <w:rsid w:val="006A7DF2"/>
    <w:rsid w:val="006B1AF2"/>
    <w:rsid w:val="006B286B"/>
    <w:rsid w:val="006C15DD"/>
    <w:rsid w:val="006C4A7F"/>
    <w:rsid w:val="006C6A25"/>
    <w:rsid w:val="006C7068"/>
    <w:rsid w:val="006D082A"/>
    <w:rsid w:val="006D1413"/>
    <w:rsid w:val="006D3B82"/>
    <w:rsid w:val="006D61C9"/>
    <w:rsid w:val="006E18B4"/>
    <w:rsid w:val="006E2C18"/>
    <w:rsid w:val="006E6958"/>
    <w:rsid w:val="006F15B4"/>
    <w:rsid w:val="006F1C5D"/>
    <w:rsid w:val="006F2371"/>
    <w:rsid w:val="006F393F"/>
    <w:rsid w:val="007002B9"/>
    <w:rsid w:val="00701688"/>
    <w:rsid w:val="007071D1"/>
    <w:rsid w:val="00713957"/>
    <w:rsid w:val="00720B6D"/>
    <w:rsid w:val="00721F1C"/>
    <w:rsid w:val="00726C75"/>
    <w:rsid w:val="00727DDB"/>
    <w:rsid w:val="00730607"/>
    <w:rsid w:val="00732E9B"/>
    <w:rsid w:val="00740A74"/>
    <w:rsid w:val="00741841"/>
    <w:rsid w:val="00742357"/>
    <w:rsid w:val="00744A1E"/>
    <w:rsid w:val="00745BD3"/>
    <w:rsid w:val="00751238"/>
    <w:rsid w:val="00755AF7"/>
    <w:rsid w:val="0076414C"/>
    <w:rsid w:val="00765555"/>
    <w:rsid w:val="00771CC6"/>
    <w:rsid w:val="00773425"/>
    <w:rsid w:val="0077689C"/>
    <w:rsid w:val="00777F4F"/>
    <w:rsid w:val="0078017B"/>
    <w:rsid w:val="00781990"/>
    <w:rsid w:val="00782970"/>
    <w:rsid w:val="0079486E"/>
    <w:rsid w:val="00794FDC"/>
    <w:rsid w:val="007A03C9"/>
    <w:rsid w:val="007A60EF"/>
    <w:rsid w:val="007B0F40"/>
    <w:rsid w:val="007B17B7"/>
    <w:rsid w:val="007B402A"/>
    <w:rsid w:val="007B449C"/>
    <w:rsid w:val="007B5213"/>
    <w:rsid w:val="007B6639"/>
    <w:rsid w:val="007B6B2C"/>
    <w:rsid w:val="007C0184"/>
    <w:rsid w:val="007C49AE"/>
    <w:rsid w:val="007C5659"/>
    <w:rsid w:val="007D1165"/>
    <w:rsid w:val="007D227C"/>
    <w:rsid w:val="007D7404"/>
    <w:rsid w:val="007E335C"/>
    <w:rsid w:val="007E34D1"/>
    <w:rsid w:val="007E578D"/>
    <w:rsid w:val="007F0D9A"/>
    <w:rsid w:val="007F2822"/>
    <w:rsid w:val="007F3BD7"/>
    <w:rsid w:val="007F5067"/>
    <w:rsid w:val="007F6F35"/>
    <w:rsid w:val="007F7CF2"/>
    <w:rsid w:val="00801225"/>
    <w:rsid w:val="00803014"/>
    <w:rsid w:val="00807413"/>
    <w:rsid w:val="008109A4"/>
    <w:rsid w:val="00815734"/>
    <w:rsid w:val="00817073"/>
    <w:rsid w:val="00817B96"/>
    <w:rsid w:val="008205E0"/>
    <w:rsid w:val="00821013"/>
    <w:rsid w:val="00826C3D"/>
    <w:rsid w:val="00827AFC"/>
    <w:rsid w:val="008366B0"/>
    <w:rsid w:val="00836DDC"/>
    <w:rsid w:val="00841BF5"/>
    <w:rsid w:val="0084259A"/>
    <w:rsid w:val="0084743A"/>
    <w:rsid w:val="00863E65"/>
    <w:rsid w:val="008659C9"/>
    <w:rsid w:val="00865E76"/>
    <w:rsid w:val="008736C1"/>
    <w:rsid w:val="008743E6"/>
    <w:rsid w:val="0087693E"/>
    <w:rsid w:val="008806AC"/>
    <w:rsid w:val="00885EDB"/>
    <w:rsid w:val="008941A7"/>
    <w:rsid w:val="00897BBF"/>
    <w:rsid w:val="008A04DC"/>
    <w:rsid w:val="008A16AC"/>
    <w:rsid w:val="008A1CF0"/>
    <w:rsid w:val="008A20CF"/>
    <w:rsid w:val="008A5F3C"/>
    <w:rsid w:val="008B0044"/>
    <w:rsid w:val="008B0DDD"/>
    <w:rsid w:val="008B6B81"/>
    <w:rsid w:val="008B7DE4"/>
    <w:rsid w:val="008C0EE5"/>
    <w:rsid w:val="008C271F"/>
    <w:rsid w:val="008C65CC"/>
    <w:rsid w:val="008D0F9C"/>
    <w:rsid w:val="008D4A7C"/>
    <w:rsid w:val="008D78C7"/>
    <w:rsid w:val="008E0F70"/>
    <w:rsid w:val="008E18C8"/>
    <w:rsid w:val="008E219B"/>
    <w:rsid w:val="008E627D"/>
    <w:rsid w:val="008E6EAE"/>
    <w:rsid w:val="008F25A7"/>
    <w:rsid w:val="008F2627"/>
    <w:rsid w:val="008F40E8"/>
    <w:rsid w:val="008F4DB5"/>
    <w:rsid w:val="0090110D"/>
    <w:rsid w:val="009106D1"/>
    <w:rsid w:val="00911D80"/>
    <w:rsid w:val="00912362"/>
    <w:rsid w:val="00913086"/>
    <w:rsid w:val="0092115C"/>
    <w:rsid w:val="00926284"/>
    <w:rsid w:val="00930748"/>
    <w:rsid w:val="00932BD6"/>
    <w:rsid w:val="00932E88"/>
    <w:rsid w:val="009357A3"/>
    <w:rsid w:val="009365DF"/>
    <w:rsid w:val="00937E8A"/>
    <w:rsid w:val="009606FA"/>
    <w:rsid w:val="00960ECB"/>
    <w:rsid w:val="00967A27"/>
    <w:rsid w:val="0097242E"/>
    <w:rsid w:val="00977CF6"/>
    <w:rsid w:val="009836CF"/>
    <w:rsid w:val="009A07AF"/>
    <w:rsid w:val="009A1147"/>
    <w:rsid w:val="009A3996"/>
    <w:rsid w:val="009B421D"/>
    <w:rsid w:val="009C468C"/>
    <w:rsid w:val="009D1327"/>
    <w:rsid w:val="009D281E"/>
    <w:rsid w:val="009D4213"/>
    <w:rsid w:val="009E0025"/>
    <w:rsid w:val="009E0DC8"/>
    <w:rsid w:val="009E4DC0"/>
    <w:rsid w:val="009E556C"/>
    <w:rsid w:val="009E63D0"/>
    <w:rsid w:val="00A01CEC"/>
    <w:rsid w:val="00A064C4"/>
    <w:rsid w:val="00A06D40"/>
    <w:rsid w:val="00A06F34"/>
    <w:rsid w:val="00A11248"/>
    <w:rsid w:val="00A144AE"/>
    <w:rsid w:val="00A14F25"/>
    <w:rsid w:val="00A17DF8"/>
    <w:rsid w:val="00A2045B"/>
    <w:rsid w:val="00A22B8B"/>
    <w:rsid w:val="00A23C85"/>
    <w:rsid w:val="00A32F99"/>
    <w:rsid w:val="00A34260"/>
    <w:rsid w:val="00A41932"/>
    <w:rsid w:val="00A41F00"/>
    <w:rsid w:val="00A500F8"/>
    <w:rsid w:val="00A520FC"/>
    <w:rsid w:val="00A53306"/>
    <w:rsid w:val="00A61DAA"/>
    <w:rsid w:val="00A62F98"/>
    <w:rsid w:val="00A6399F"/>
    <w:rsid w:val="00A65299"/>
    <w:rsid w:val="00A670C0"/>
    <w:rsid w:val="00A746D5"/>
    <w:rsid w:val="00A87C59"/>
    <w:rsid w:val="00A9254C"/>
    <w:rsid w:val="00A944BB"/>
    <w:rsid w:val="00A94B2A"/>
    <w:rsid w:val="00A96055"/>
    <w:rsid w:val="00AA5D1E"/>
    <w:rsid w:val="00AA7873"/>
    <w:rsid w:val="00AB135C"/>
    <w:rsid w:val="00AB2077"/>
    <w:rsid w:val="00AB5AAF"/>
    <w:rsid w:val="00AB6296"/>
    <w:rsid w:val="00AB755C"/>
    <w:rsid w:val="00AC41A2"/>
    <w:rsid w:val="00AD2C2E"/>
    <w:rsid w:val="00AD45F3"/>
    <w:rsid w:val="00AE6127"/>
    <w:rsid w:val="00AF1670"/>
    <w:rsid w:val="00AF34B8"/>
    <w:rsid w:val="00AF38E6"/>
    <w:rsid w:val="00AF7FF5"/>
    <w:rsid w:val="00B02D28"/>
    <w:rsid w:val="00B07394"/>
    <w:rsid w:val="00B12061"/>
    <w:rsid w:val="00B1360B"/>
    <w:rsid w:val="00B13B36"/>
    <w:rsid w:val="00B1589B"/>
    <w:rsid w:val="00B20297"/>
    <w:rsid w:val="00B20FFD"/>
    <w:rsid w:val="00B214DD"/>
    <w:rsid w:val="00B25DF3"/>
    <w:rsid w:val="00B27FC1"/>
    <w:rsid w:val="00B300BA"/>
    <w:rsid w:val="00B3075B"/>
    <w:rsid w:val="00B315E9"/>
    <w:rsid w:val="00B32C7D"/>
    <w:rsid w:val="00B41CBD"/>
    <w:rsid w:val="00B4284E"/>
    <w:rsid w:val="00B43BAC"/>
    <w:rsid w:val="00B45EAB"/>
    <w:rsid w:val="00B5079A"/>
    <w:rsid w:val="00B52407"/>
    <w:rsid w:val="00B52B0F"/>
    <w:rsid w:val="00B53B4A"/>
    <w:rsid w:val="00B53BF8"/>
    <w:rsid w:val="00B5466C"/>
    <w:rsid w:val="00B64CD1"/>
    <w:rsid w:val="00B65DA3"/>
    <w:rsid w:val="00B660B0"/>
    <w:rsid w:val="00B66929"/>
    <w:rsid w:val="00B66BB6"/>
    <w:rsid w:val="00B713AF"/>
    <w:rsid w:val="00B73B5B"/>
    <w:rsid w:val="00B81EF6"/>
    <w:rsid w:val="00B848BD"/>
    <w:rsid w:val="00B86FC1"/>
    <w:rsid w:val="00B92EA3"/>
    <w:rsid w:val="00B948E0"/>
    <w:rsid w:val="00B949F9"/>
    <w:rsid w:val="00BA13A8"/>
    <w:rsid w:val="00BA13ED"/>
    <w:rsid w:val="00BA4376"/>
    <w:rsid w:val="00BA4EE1"/>
    <w:rsid w:val="00BB1476"/>
    <w:rsid w:val="00BC4AAB"/>
    <w:rsid w:val="00BC4BAC"/>
    <w:rsid w:val="00BC4E83"/>
    <w:rsid w:val="00BD4041"/>
    <w:rsid w:val="00BD433C"/>
    <w:rsid w:val="00BD7888"/>
    <w:rsid w:val="00BE5DFF"/>
    <w:rsid w:val="00BF4803"/>
    <w:rsid w:val="00BF4995"/>
    <w:rsid w:val="00BF4D5D"/>
    <w:rsid w:val="00C00F61"/>
    <w:rsid w:val="00C027A2"/>
    <w:rsid w:val="00C03A0B"/>
    <w:rsid w:val="00C06459"/>
    <w:rsid w:val="00C10DA8"/>
    <w:rsid w:val="00C11731"/>
    <w:rsid w:val="00C1382F"/>
    <w:rsid w:val="00C13AF9"/>
    <w:rsid w:val="00C17196"/>
    <w:rsid w:val="00C2114B"/>
    <w:rsid w:val="00C214B6"/>
    <w:rsid w:val="00C31910"/>
    <w:rsid w:val="00C348A2"/>
    <w:rsid w:val="00C53567"/>
    <w:rsid w:val="00C564BA"/>
    <w:rsid w:val="00C60422"/>
    <w:rsid w:val="00C63D49"/>
    <w:rsid w:val="00C6439D"/>
    <w:rsid w:val="00C70297"/>
    <w:rsid w:val="00C70A07"/>
    <w:rsid w:val="00C71D0A"/>
    <w:rsid w:val="00C74C1D"/>
    <w:rsid w:val="00C7625A"/>
    <w:rsid w:val="00C769DB"/>
    <w:rsid w:val="00C76F19"/>
    <w:rsid w:val="00C81071"/>
    <w:rsid w:val="00C869E5"/>
    <w:rsid w:val="00C87A5C"/>
    <w:rsid w:val="00C92BF0"/>
    <w:rsid w:val="00CA208E"/>
    <w:rsid w:val="00CA335B"/>
    <w:rsid w:val="00CA4534"/>
    <w:rsid w:val="00CA4E1B"/>
    <w:rsid w:val="00CB118E"/>
    <w:rsid w:val="00CB33DE"/>
    <w:rsid w:val="00CB426C"/>
    <w:rsid w:val="00CB4790"/>
    <w:rsid w:val="00CB5AF2"/>
    <w:rsid w:val="00CC21DC"/>
    <w:rsid w:val="00CC24C7"/>
    <w:rsid w:val="00CC4023"/>
    <w:rsid w:val="00CC78CD"/>
    <w:rsid w:val="00CD3903"/>
    <w:rsid w:val="00CD3D13"/>
    <w:rsid w:val="00CE32E8"/>
    <w:rsid w:val="00D02335"/>
    <w:rsid w:val="00D05350"/>
    <w:rsid w:val="00D11DFA"/>
    <w:rsid w:val="00D253CC"/>
    <w:rsid w:val="00D36391"/>
    <w:rsid w:val="00D41095"/>
    <w:rsid w:val="00D434C3"/>
    <w:rsid w:val="00D43F80"/>
    <w:rsid w:val="00D448DE"/>
    <w:rsid w:val="00D5154A"/>
    <w:rsid w:val="00D519D0"/>
    <w:rsid w:val="00D5558B"/>
    <w:rsid w:val="00D5712E"/>
    <w:rsid w:val="00D61BB6"/>
    <w:rsid w:val="00D62A9C"/>
    <w:rsid w:val="00D62C53"/>
    <w:rsid w:val="00D64A2D"/>
    <w:rsid w:val="00D66F59"/>
    <w:rsid w:val="00D67B13"/>
    <w:rsid w:val="00D71A7B"/>
    <w:rsid w:val="00D71BDB"/>
    <w:rsid w:val="00D72A59"/>
    <w:rsid w:val="00D77606"/>
    <w:rsid w:val="00D776A6"/>
    <w:rsid w:val="00D77B09"/>
    <w:rsid w:val="00D80CD9"/>
    <w:rsid w:val="00D86DA2"/>
    <w:rsid w:val="00D8753F"/>
    <w:rsid w:val="00D90CF6"/>
    <w:rsid w:val="00D93942"/>
    <w:rsid w:val="00D93A15"/>
    <w:rsid w:val="00D93BCB"/>
    <w:rsid w:val="00D96E6D"/>
    <w:rsid w:val="00DA117F"/>
    <w:rsid w:val="00DA170C"/>
    <w:rsid w:val="00DA377D"/>
    <w:rsid w:val="00DA431C"/>
    <w:rsid w:val="00DA6C4C"/>
    <w:rsid w:val="00DB0798"/>
    <w:rsid w:val="00DB3113"/>
    <w:rsid w:val="00DB798B"/>
    <w:rsid w:val="00DB7BB8"/>
    <w:rsid w:val="00DC743E"/>
    <w:rsid w:val="00DD038B"/>
    <w:rsid w:val="00DD36E3"/>
    <w:rsid w:val="00DD699E"/>
    <w:rsid w:val="00DE1C26"/>
    <w:rsid w:val="00DE5542"/>
    <w:rsid w:val="00DF18AF"/>
    <w:rsid w:val="00DF1AAD"/>
    <w:rsid w:val="00E05F93"/>
    <w:rsid w:val="00E106B6"/>
    <w:rsid w:val="00E14804"/>
    <w:rsid w:val="00E209C6"/>
    <w:rsid w:val="00E30546"/>
    <w:rsid w:val="00E313FD"/>
    <w:rsid w:val="00E34BF5"/>
    <w:rsid w:val="00E406E5"/>
    <w:rsid w:val="00E421C4"/>
    <w:rsid w:val="00E4301A"/>
    <w:rsid w:val="00E431F3"/>
    <w:rsid w:val="00E453C1"/>
    <w:rsid w:val="00E47294"/>
    <w:rsid w:val="00E50154"/>
    <w:rsid w:val="00E50471"/>
    <w:rsid w:val="00E52D37"/>
    <w:rsid w:val="00E5416A"/>
    <w:rsid w:val="00E624FA"/>
    <w:rsid w:val="00E63C97"/>
    <w:rsid w:val="00E701EB"/>
    <w:rsid w:val="00E742C1"/>
    <w:rsid w:val="00E74EA1"/>
    <w:rsid w:val="00E75AB2"/>
    <w:rsid w:val="00E7702D"/>
    <w:rsid w:val="00E8100A"/>
    <w:rsid w:val="00E836BC"/>
    <w:rsid w:val="00E9591C"/>
    <w:rsid w:val="00EA7C2C"/>
    <w:rsid w:val="00EB1E6D"/>
    <w:rsid w:val="00EB57D1"/>
    <w:rsid w:val="00EB5B23"/>
    <w:rsid w:val="00EB7E0A"/>
    <w:rsid w:val="00EC220A"/>
    <w:rsid w:val="00EC47F6"/>
    <w:rsid w:val="00EC4D4E"/>
    <w:rsid w:val="00ED16E5"/>
    <w:rsid w:val="00ED1A2E"/>
    <w:rsid w:val="00ED4603"/>
    <w:rsid w:val="00EE325E"/>
    <w:rsid w:val="00EE70FE"/>
    <w:rsid w:val="00EE7AF7"/>
    <w:rsid w:val="00EF00B5"/>
    <w:rsid w:val="00F00622"/>
    <w:rsid w:val="00F01F92"/>
    <w:rsid w:val="00F0426A"/>
    <w:rsid w:val="00F0607A"/>
    <w:rsid w:val="00F10B9D"/>
    <w:rsid w:val="00F27075"/>
    <w:rsid w:val="00F27D20"/>
    <w:rsid w:val="00F323BE"/>
    <w:rsid w:val="00F34DBA"/>
    <w:rsid w:val="00F426CF"/>
    <w:rsid w:val="00F50992"/>
    <w:rsid w:val="00F5129B"/>
    <w:rsid w:val="00F60497"/>
    <w:rsid w:val="00F64F3B"/>
    <w:rsid w:val="00F67358"/>
    <w:rsid w:val="00F704FB"/>
    <w:rsid w:val="00F7249E"/>
    <w:rsid w:val="00F8275A"/>
    <w:rsid w:val="00F83000"/>
    <w:rsid w:val="00F830C7"/>
    <w:rsid w:val="00F850C1"/>
    <w:rsid w:val="00F854AC"/>
    <w:rsid w:val="00F8593D"/>
    <w:rsid w:val="00F87DAA"/>
    <w:rsid w:val="00F9080A"/>
    <w:rsid w:val="00F92502"/>
    <w:rsid w:val="00F950BE"/>
    <w:rsid w:val="00F97614"/>
    <w:rsid w:val="00F97E8C"/>
    <w:rsid w:val="00F97ECB"/>
    <w:rsid w:val="00FA34A4"/>
    <w:rsid w:val="00FA78B2"/>
    <w:rsid w:val="00FA7E89"/>
    <w:rsid w:val="00FC04A6"/>
    <w:rsid w:val="00FC0F30"/>
    <w:rsid w:val="00FC28EE"/>
    <w:rsid w:val="00FD2B88"/>
    <w:rsid w:val="00FF2B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HAns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1E427E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D61BB6"/>
    <w:rPr>
      <w:rFonts w:cs="Times New Roman"/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61B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D61BB6"/>
    <w:rPr>
      <w:rFonts w:ascii="Tahoma" w:hAnsi="Tahoma" w:cs="Tahoma"/>
      <w:sz w:val="16"/>
      <w:szCs w:val="16"/>
      <w:lang w:val="x-none"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4C1071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C107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locked/>
    <w:rsid w:val="004C1071"/>
    <w:rPr>
      <w:rFonts w:ascii="Times New Roman" w:hAnsi="Times New Roman" w:cs="Times New Roman"/>
      <w:sz w:val="20"/>
      <w:szCs w:val="20"/>
      <w:lang w:val="x-none"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C107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sid w:val="004C1071"/>
    <w:rPr>
      <w:rFonts w:ascii="Times New Roman" w:hAnsi="Times New Roman" w:cs="Times New Roman"/>
      <w:b/>
      <w:bCs/>
      <w:sz w:val="20"/>
      <w:szCs w:val="20"/>
      <w:lang w:val="x-none" w:eastAsia="sk-SK"/>
    </w:rPr>
  </w:style>
  <w:style w:type="paragraph" w:styleId="Odsekzoznamu">
    <w:name w:val="List Paragraph"/>
    <w:basedOn w:val="Normlny"/>
    <w:uiPriority w:val="34"/>
    <w:qFormat/>
    <w:rsid w:val="00B948E0"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rsid w:val="00B948E0"/>
    <w:pPr>
      <w:spacing w:after="100"/>
    </w:pPr>
  </w:style>
  <w:style w:type="paragraph" w:styleId="Hlavika">
    <w:name w:val="header"/>
    <w:basedOn w:val="Normlny"/>
    <w:link w:val="Hlavik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B948E0"/>
    <w:rPr>
      <w:rFonts w:ascii="Times New Roman" w:hAnsi="Times New Roman" w:cs="Times New Roman"/>
      <w:sz w:val="24"/>
      <w:szCs w:val="24"/>
      <w:lang w:val="x-none" w:eastAsia="sk-SK"/>
    </w:rPr>
  </w:style>
  <w:style w:type="paragraph" w:styleId="Pta">
    <w:name w:val="footer"/>
    <w:basedOn w:val="Normlny"/>
    <w:link w:val="Pt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locked/>
    <w:rsid w:val="00B948E0"/>
    <w:rPr>
      <w:rFonts w:ascii="Times New Roman" w:hAnsi="Times New Roman" w:cs="Times New Roman"/>
      <w:sz w:val="24"/>
      <w:szCs w:val="24"/>
      <w:lang w:val="x-none" w:eastAsia="sk-SK"/>
    </w:rPr>
  </w:style>
  <w:style w:type="paragraph" w:styleId="Textpoznmkypodiarou">
    <w:name w:val="footnote text"/>
    <w:aliases w:val="Text poznámky pod čiarou 007"/>
    <w:basedOn w:val="Normlny"/>
    <w:link w:val="TextpoznmkypodiarouChar"/>
    <w:uiPriority w:val="99"/>
    <w:unhideWhenUsed/>
    <w:rsid w:val="008806AC"/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"/>
    <w:basedOn w:val="Predvolenpsmoodseku"/>
    <w:link w:val="Textpoznmkypodiarou"/>
    <w:uiPriority w:val="99"/>
    <w:locked/>
    <w:rsid w:val="008806AC"/>
    <w:rPr>
      <w:rFonts w:ascii="Times New Roman" w:hAnsi="Times New Roman" w:cs="Times New Roman"/>
      <w:sz w:val="20"/>
      <w:szCs w:val="20"/>
      <w:lang w:val="x-none" w:eastAsia="sk-SK"/>
    </w:rPr>
  </w:style>
  <w:style w:type="character" w:styleId="Odkaznapoznmkupodiarou">
    <w:name w:val="footnote reference"/>
    <w:basedOn w:val="Predvolenpsmoodseku"/>
    <w:uiPriority w:val="99"/>
    <w:semiHidden/>
    <w:rsid w:val="008806AC"/>
    <w:rPr>
      <w:rFonts w:cs="Times New Roman"/>
      <w:vertAlign w:val="superscript"/>
    </w:rPr>
  </w:style>
  <w:style w:type="paragraph" w:styleId="Normlnywebov">
    <w:name w:val="Normal (Web)"/>
    <w:basedOn w:val="Normlny"/>
    <w:uiPriority w:val="99"/>
    <w:semiHidden/>
    <w:unhideWhenUsed/>
    <w:rsid w:val="00BC4BAC"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uiPriority w:val="59"/>
    <w:rsid w:val="006479DF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6479DF"/>
    <w:rPr>
      <w:rFonts w:cs="Times New Roman"/>
      <w:color w:val="808080"/>
    </w:rPr>
  </w:style>
  <w:style w:type="table" w:customStyle="1" w:styleId="Mriekatabuky1">
    <w:name w:val="Mriežka tabuľky1"/>
    <w:basedOn w:val="Normlnatabuka"/>
    <w:next w:val="Mriekatabuky"/>
    <w:uiPriority w:val="59"/>
    <w:rsid w:val="00815734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">
    <w:name w:val="Mriežka tabuľky2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">
    <w:name w:val="Mriežka tabuľky11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">
    <w:name w:val="Mriežka tabuľky3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2">
    <w:name w:val="Mriežka tabuľky12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1">
    <w:name w:val="Mriežka tabuľky2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1">
    <w:name w:val="Mriežka tabuľky11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4">
    <w:name w:val="Mriežka tabuľky4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3">
    <w:name w:val="Mriežka tabuľky13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2">
    <w:name w:val="Mriežka tabuľky2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2">
    <w:name w:val="Mriežka tabuľky11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1">
    <w:name w:val="Mriežka tabuľky3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21">
    <w:name w:val="Mriežka tabuľky12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11">
    <w:name w:val="Mriežka tabuľky2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11">
    <w:name w:val="Mriežka tabuľky11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zia">
    <w:name w:val="Revision"/>
    <w:hidden/>
    <w:uiPriority w:val="99"/>
    <w:semiHidden/>
    <w:rsid w:val="004C2ABA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paragraph" w:styleId="Nzov">
    <w:name w:val="Title"/>
    <w:basedOn w:val="Normlny"/>
    <w:next w:val="Normlny"/>
    <w:link w:val="NzovChar"/>
    <w:uiPriority w:val="10"/>
    <w:qFormat/>
    <w:rsid w:val="00282057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/>
      <w:color w:val="17365D" w:themeColor="text2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locked/>
    <w:rsid w:val="00282057"/>
    <w:rPr>
      <w:rFonts w:asciiTheme="majorHAnsi" w:eastAsiaTheme="majorEastAsia" w:hAnsiTheme="majorHAnsi" w:cs="Times New Roman"/>
      <w:color w:val="17365D" w:themeColor="text2" w:themeShade="BF"/>
      <w:spacing w:val="5"/>
      <w:kern w:val="28"/>
      <w:sz w:val="52"/>
      <w:szCs w:val="52"/>
      <w:lang w:val="x-none" w:eastAsia="sk-SK"/>
    </w:rPr>
  </w:style>
  <w:style w:type="character" w:customStyle="1" w:styleId="longtext1">
    <w:name w:val="longtext1"/>
    <w:basedOn w:val="Predvolenpsmoodseku"/>
    <w:rsid w:val="00841BF5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603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1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58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0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91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9FF83424C92343EDB9866E297C7F98B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BC310D3-CFFB-4C12-BD7A-9BBE5CDDB80C}"/>
      </w:docPartPr>
      <w:docPartBody>
        <w:p w:rsidR="00E230D2" w:rsidRDefault="00E17742" w:rsidP="00E17742">
          <w:pPr>
            <w:pStyle w:val="9FF83424C92343EDB9866E297C7F98BB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F0B7A416058549208A726E24DE7A73F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258815D-4E92-4B28-B88E-F4E2FE3DB647}"/>
      </w:docPartPr>
      <w:docPartBody>
        <w:p w:rsidR="00E230D2" w:rsidRDefault="00E17742" w:rsidP="00E17742">
          <w:pPr>
            <w:pStyle w:val="F0B7A416058549208A726E24DE7A73FD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30E69D2612F1453E85800CF6407539F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5645188-364B-4A93-86D5-D8F32F63A08F}"/>
      </w:docPartPr>
      <w:docPartBody>
        <w:p w:rsidR="00E230D2" w:rsidRDefault="00001AEE" w:rsidP="00001AEE">
          <w:pPr>
            <w:pStyle w:val="30E69D2612F1453E85800CF6407539FF1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DB41ED58C4174EFD86100D78D671B4E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02A6112-73ED-4CCD-B7F3-04FBA11F72E8}"/>
      </w:docPartPr>
      <w:docPartBody>
        <w:p w:rsidR="00E230D2" w:rsidRDefault="00001AEE" w:rsidP="00001AEE">
          <w:pPr>
            <w:pStyle w:val="DB41ED58C4174EFD86100D78D671B4E91"/>
          </w:pPr>
          <w:r w:rsidRPr="00400918">
            <w:rPr>
              <w:rStyle w:val="Zstupntext"/>
              <w:rFonts w:eastAsiaTheme="minorHAnsi"/>
            </w:rPr>
            <w:t>Kliknutím zadáte dátum.</w:t>
          </w:r>
        </w:p>
      </w:docPartBody>
    </w:docPart>
    <w:docPart>
      <w:docPartPr>
        <w:name w:val="F27F6761EBD04370BFEC11D14EF2C78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3B7D42D-3B0C-4FEF-85F4-2A2217355B1A}"/>
      </w:docPartPr>
      <w:docPartBody>
        <w:p w:rsidR="00E230D2" w:rsidRDefault="00001AEE" w:rsidP="00001AEE">
          <w:pPr>
            <w:pStyle w:val="F27F6761EBD04370BFEC11D14EF2C78D1"/>
          </w:pPr>
          <w:r w:rsidRPr="00400918">
            <w:rPr>
              <w:rStyle w:val="Zstupntext"/>
              <w:rFonts w:eastAsiaTheme="minorHAnsi"/>
            </w:rPr>
            <w:t>Kliknutím zadáte dátum.</w:t>
          </w:r>
        </w:p>
      </w:docPartBody>
    </w:docPart>
    <w:docPart>
      <w:docPartPr>
        <w:name w:val="56E9637E5C1D487090F097D8DF00221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23A2685-5964-4100-BAB0-38A71A7E3CA5}"/>
      </w:docPartPr>
      <w:docPartBody>
        <w:p w:rsidR="00E230D2" w:rsidRDefault="00001AEE" w:rsidP="00001AEE">
          <w:pPr>
            <w:pStyle w:val="56E9637E5C1D487090F097D8DF0022131"/>
          </w:pPr>
          <w:r w:rsidRPr="00F64F3B">
            <w:rPr>
              <w:rStyle w:val="Zstupntext"/>
              <w:rFonts w:eastAsiaTheme="minorHAnsi"/>
            </w:rPr>
            <w:t>Kliknutím zadáte dátum.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Estrangelo Edessa">
    <w:panose1 w:val="00000000000000000000"/>
    <w:charset w:val="00"/>
    <w:family w:val="script"/>
    <w:pitch w:val="variable"/>
    <w:sig w:usb0="80002043" w:usb1="00000000" w:usb2="0000008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7742"/>
    <w:rsid w:val="00001AEE"/>
    <w:rsid w:val="00171B0A"/>
    <w:rsid w:val="00241D82"/>
    <w:rsid w:val="00265D0A"/>
    <w:rsid w:val="002E2BBA"/>
    <w:rsid w:val="00330C4A"/>
    <w:rsid w:val="00354259"/>
    <w:rsid w:val="003F15DB"/>
    <w:rsid w:val="003F6BC6"/>
    <w:rsid w:val="00443A09"/>
    <w:rsid w:val="004A25E7"/>
    <w:rsid w:val="004C23B3"/>
    <w:rsid w:val="005068F1"/>
    <w:rsid w:val="0055385D"/>
    <w:rsid w:val="00560988"/>
    <w:rsid w:val="005646D3"/>
    <w:rsid w:val="005A429C"/>
    <w:rsid w:val="0066232D"/>
    <w:rsid w:val="006D6FD1"/>
    <w:rsid w:val="00715FD4"/>
    <w:rsid w:val="00771113"/>
    <w:rsid w:val="007F4050"/>
    <w:rsid w:val="0080000D"/>
    <w:rsid w:val="00815FEC"/>
    <w:rsid w:val="0083508A"/>
    <w:rsid w:val="00875C37"/>
    <w:rsid w:val="008836A1"/>
    <w:rsid w:val="009648DC"/>
    <w:rsid w:val="00970254"/>
    <w:rsid w:val="009D2E85"/>
    <w:rsid w:val="00A23AEA"/>
    <w:rsid w:val="00A55B9D"/>
    <w:rsid w:val="00A8128B"/>
    <w:rsid w:val="00A97ED8"/>
    <w:rsid w:val="00B06616"/>
    <w:rsid w:val="00B4762A"/>
    <w:rsid w:val="00B825A2"/>
    <w:rsid w:val="00BD4346"/>
    <w:rsid w:val="00C657B8"/>
    <w:rsid w:val="00CA3E69"/>
    <w:rsid w:val="00D93975"/>
    <w:rsid w:val="00E17742"/>
    <w:rsid w:val="00E230D2"/>
    <w:rsid w:val="00E41A6C"/>
    <w:rsid w:val="00EB46A6"/>
    <w:rsid w:val="00ED30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001AEE"/>
    <w:rPr>
      <w:rFonts w:cs="Times New Roman"/>
      <w:color w:val="808080"/>
    </w:rPr>
  </w:style>
  <w:style w:type="paragraph" w:customStyle="1" w:styleId="9FF83424C92343EDB9866E297C7F98BB">
    <w:name w:val="9FF83424C92343EDB9866E297C7F98BB"/>
    <w:rsid w:val="00E17742"/>
  </w:style>
  <w:style w:type="paragraph" w:customStyle="1" w:styleId="F0B7A416058549208A726E24DE7A73FD">
    <w:name w:val="F0B7A416058549208A726E24DE7A73FD"/>
    <w:rsid w:val="00E17742"/>
  </w:style>
  <w:style w:type="paragraph" w:customStyle="1" w:styleId="30E69D2612F1453E85800CF6407539FF">
    <w:name w:val="30E69D2612F1453E85800CF6407539FF"/>
    <w:rsid w:val="00E17742"/>
  </w:style>
  <w:style w:type="paragraph" w:customStyle="1" w:styleId="DB41ED58C4174EFD86100D78D671B4E9">
    <w:name w:val="DB41ED58C4174EFD86100D78D671B4E9"/>
    <w:rsid w:val="00E17742"/>
  </w:style>
  <w:style w:type="paragraph" w:customStyle="1" w:styleId="F27F6761EBD04370BFEC11D14EF2C78D">
    <w:name w:val="F27F6761EBD04370BFEC11D14EF2C78D"/>
    <w:rsid w:val="00E17742"/>
  </w:style>
  <w:style w:type="paragraph" w:customStyle="1" w:styleId="56E9637E5C1D487090F097D8DF002213">
    <w:name w:val="56E9637E5C1D487090F097D8DF002213"/>
    <w:rsid w:val="00E17742"/>
  </w:style>
  <w:style w:type="paragraph" w:customStyle="1" w:styleId="30E69D2612F1453E85800CF6407539FF1">
    <w:name w:val="30E69D2612F1453E85800CF6407539FF1"/>
    <w:rsid w:val="00001A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B41ED58C4174EFD86100D78D671B4E91">
    <w:name w:val="DB41ED58C4174EFD86100D78D671B4E91"/>
    <w:rsid w:val="00001A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27F6761EBD04370BFEC11D14EF2C78D1">
    <w:name w:val="F27F6761EBD04370BFEC11D14EF2C78D1"/>
    <w:rsid w:val="00001A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6E9637E5C1D487090F097D8DF0022131">
    <w:name w:val="56E9637E5C1D487090F097D8DF0022131"/>
    <w:rsid w:val="00001AE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4EF99C-344A-44E8-941A-62DE320FF8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1505</Words>
  <Characters>8584</Characters>
  <Application>Microsoft Office Word</Application>
  <DocSecurity>0</DocSecurity>
  <Lines>71</Lines>
  <Paragraphs>20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2018-04-27T17:20:00Z</dcterms:created>
  <dcterms:modified xsi:type="dcterms:W3CDTF">2018-04-30T07:41:00Z</dcterms:modified>
</cp:coreProperties>
</file>